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967BC" w14:textId="77777777" w:rsidR="002F284C" w:rsidRPr="003572E1" w:rsidRDefault="002F284C" w:rsidP="007D1A74">
      <w:pPr>
        <w:tabs>
          <w:tab w:val="left" w:pos="11160"/>
        </w:tabs>
        <w:ind w:left="5100" w:right="-361" w:firstLine="4250"/>
        <w:jc w:val="both"/>
        <w:rPr>
          <w:ins w:id="0" w:author="Chmielewska Aleksandra (01006342)" w:date="2025-08-12T07:59:00Z" w16du:dateUtc="2025-08-12T05:59:00Z"/>
          <w:rFonts w:ascii="Aptos" w:hAnsi="Aptos"/>
          <w:i/>
          <w:sz w:val="28"/>
          <w:vertAlign w:val="subscript"/>
          <w:rPrChange w:id="1" w:author="Mirońska Agnieszka" w:date="2025-12-02T10:30:00Z" w16du:dateUtc="2025-12-02T09:30:00Z">
            <w:rPr>
              <w:ins w:id="2" w:author="Chmielewska Aleksandra (01006342)" w:date="2025-08-12T07:59:00Z" w16du:dateUtc="2025-08-12T05:59:00Z"/>
              <w:rFonts w:ascii="Arial Narrow" w:hAnsi="Arial Narrow"/>
              <w:i/>
              <w:sz w:val="28"/>
              <w:vertAlign w:val="subscript"/>
            </w:rPr>
          </w:rPrChange>
        </w:rPr>
      </w:pPr>
      <w:r w:rsidRPr="003572E1">
        <w:rPr>
          <w:rFonts w:ascii="Aptos" w:hAnsi="Aptos"/>
          <w:noProof/>
          <w:rPrChange w:id="3" w:author="Mirońska Agnieszka" w:date="2025-12-02T10:30:00Z" w16du:dateUtc="2025-12-02T09:30:00Z">
            <w:rPr>
              <w:noProof/>
            </w:rPr>
          </w:rPrChange>
        </w:rPr>
        <w:drawing>
          <wp:anchor distT="0" distB="0" distL="114300" distR="114300" simplePos="0" relativeHeight="251661312" behindDoc="1" locked="0" layoutInCell="1" allowOverlap="1" wp14:anchorId="165BE008" wp14:editId="2C8C6682">
            <wp:simplePos x="0" y="0"/>
            <wp:positionH relativeFrom="margin">
              <wp:align>left</wp:align>
            </wp:positionH>
            <wp:positionV relativeFrom="page">
              <wp:posOffset>171450</wp:posOffset>
            </wp:positionV>
            <wp:extent cx="1724025" cy="704850"/>
            <wp:effectExtent l="0" t="0" r="9525" b="0"/>
            <wp:wrapNone/>
            <wp:docPr id="2080412398" name="Obraz 4" descr="Obraz zawierający Grafika, projekt graficzny, Czcionka, logo&#10;&#10;Zawartość wygenerowana przez AI może być niepoprawna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0412398" name="Obraz 4" descr="Obraz zawierający Grafika, projekt graficzny, Czcionka, logo&#10;&#10;Zawartość wygenerowana przez AI może być niepoprawna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70485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572E1">
        <w:rPr>
          <w:rFonts w:ascii="Aptos" w:hAnsi="Aptos"/>
          <w:i/>
          <w:sz w:val="28"/>
          <w:vertAlign w:val="subscript"/>
          <w:rPrChange w:id="4" w:author="Mirońska Agnieszka" w:date="2025-12-02T10:30:00Z" w16du:dateUtc="2025-12-02T09:30:00Z">
            <w:rPr>
              <w:rFonts w:ascii="Arial Narrow" w:hAnsi="Arial Narrow"/>
              <w:i/>
              <w:sz w:val="28"/>
              <w:vertAlign w:val="subscript"/>
            </w:rPr>
          </w:rPrChange>
        </w:rPr>
        <w:t>Z</w:t>
      </w:r>
      <w:r w:rsidR="00F7055C" w:rsidRPr="003572E1">
        <w:rPr>
          <w:rFonts w:ascii="Aptos" w:hAnsi="Aptos"/>
          <w:i/>
          <w:sz w:val="28"/>
          <w:vertAlign w:val="subscript"/>
          <w:rPrChange w:id="5" w:author="Mirońska Agnieszka" w:date="2025-12-02T10:30:00Z" w16du:dateUtc="2025-12-02T09:30:00Z">
            <w:rPr>
              <w:rFonts w:ascii="Arial Narrow" w:hAnsi="Arial Narrow"/>
              <w:i/>
              <w:sz w:val="28"/>
              <w:vertAlign w:val="subscript"/>
            </w:rPr>
          </w:rPrChange>
        </w:rPr>
        <w:t>ałącznik Nr 1</w:t>
      </w:r>
      <w:r w:rsidR="00FA4F92" w:rsidRPr="003572E1">
        <w:rPr>
          <w:rFonts w:ascii="Aptos" w:hAnsi="Aptos"/>
          <w:i/>
          <w:sz w:val="28"/>
          <w:vertAlign w:val="subscript"/>
          <w:rPrChange w:id="6" w:author="Mirońska Agnieszka" w:date="2025-12-02T10:30:00Z" w16du:dateUtc="2025-12-02T09:30:00Z">
            <w:rPr>
              <w:rFonts w:ascii="Arial Narrow" w:hAnsi="Arial Narrow"/>
              <w:i/>
              <w:sz w:val="28"/>
              <w:vertAlign w:val="subscript"/>
            </w:rPr>
          </w:rPrChange>
        </w:rPr>
        <w:t xml:space="preserve"> </w:t>
      </w:r>
    </w:p>
    <w:p w14:paraId="5EAC28B8" w14:textId="5E8D39F2" w:rsidR="00F7055C" w:rsidRPr="003572E1" w:rsidRDefault="00F7055C">
      <w:pPr>
        <w:tabs>
          <w:tab w:val="left" w:pos="11160"/>
        </w:tabs>
        <w:ind w:left="4395" w:right="-361" w:firstLine="3"/>
        <w:jc w:val="both"/>
        <w:rPr>
          <w:rFonts w:ascii="Aptos" w:hAnsi="Aptos"/>
          <w:i/>
          <w:sz w:val="28"/>
          <w:vertAlign w:val="subscript"/>
          <w:rPrChange w:id="7" w:author="Mirońska Agnieszka" w:date="2025-12-02T10:30:00Z" w16du:dateUtc="2025-12-02T09:30:00Z">
            <w:rPr>
              <w:rFonts w:ascii="Arial Narrow" w:hAnsi="Arial Narrow"/>
              <w:i/>
              <w:sz w:val="28"/>
              <w:vertAlign w:val="subscript"/>
            </w:rPr>
          </w:rPrChange>
        </w:rPr>
        <w:pPrChange w:id="8" w:author="Chmielewska Aleksandra (01006342)" w:date="2025-08-12T08:00:00Z" w16du:dateUtc="2025-08-12T06:00:00Z">
          <w:pPr>
            <w:tabs>
              <w:tab w:val="left" w:pos="11160"/>
            </w:tabs>
            <w:ind w:left="5100" w:right="-361" w:firstLine="3"/>
            <w:jc w:val="both"/>
          </w:pPr>
        </w:pPrChange>
      </w:pPr>
      <w:del w:id="9" w:author="Mirońska Agnieszka" w:date="2025-12-02T10:30:00Z" w16du:dateUtc="2025-12-02T09:30:00Z">
        <w:r w:rsidRPr="003572E1" w:rsidDel="003572E1">
          <w:rPr>
            <w:rFonts w:ascii="Aptos" w:hAnsi="Aptos"/>
            <w:i/>
            <w:sz w:val="28"/>
            <w:vertAlign w:val="subscript"/>
            <w:rPrChange w:id="10" w:author="Mirońska Agnieszka" w:date="2025-12-02T10:30:00Z" w16du:dateUtc="2025-12-02T09:30:00Z">
              <w:rPr>
                <w:rFonts w:ascii="Arial Narrow" w:hAnsi="Arial Narrow"/>
                <w:i/>
                <w:sz w:val="28"/>
                <w:vertAlign w:val="subscript"/>
              </w:rPr>
            </w:rPrChange>
          </w:rPr>
          <w:delText>do</w:delText>
        </w:r>
        <w:r w:rsidR="002F284C" w:rsidRPr="003572E1" w:rsidDel="003572E1">
          <w:rPr>
            <w:rFonts w:ascii="Aptos" w:hAnsi="Aptos"/>
            <w:i/>
            <w:sz w:val="28"/>
            <w:vertAlign w:val="subscript"/>
            <w:rPrChange w:id="11" w:author="Mirońska Agnieszka" w:date="2025-12-02T10:30:00Z" w16du:dateUtc="2025-12-02T09:30:00Z">
              <w:rPr>
                <w:rFonts w:ascii="Arial Narrow" w:hAnsi="Arial Narrow"/>
                <w:i/>
                <w:sz w:val="28"/>
                <w:vertAlign w:val="subscript"/>
              </w:rPr>
            </w:rPrChange>
          </w:rPr>
          <w:delText xml:space="preserve"> </w:delText>
        </w:r>
        <w:r w:rsidRPr="003572E1" w:rsidDel="003572E1">
          <w:rPr>
            <w:rFonts w:ascii="Aptos" w:hAnsi="Aptos" w:cs="Arial"/>
            <w:i/>
            <w:sz w:val="32"/>
            <w:szCs w:val="32"/>
            <w:vertAlign w:val="subscript"/>
            <w:rPrChange w:id="12" w:author="Mirońska Agnieszka" w:date="2025-12-02T10:30:00Z" w16du:dateUtc="2025-12-02T09:30:00Z">
              <w:rPr>
                <w:rFonts w:ascii="Arial Narrow" w:hAnsi="Arial Narrow" w:cs="Arial"/>
                <w:i/>
                <w:sz w:val="32"/>
                <w:szCs w:val="32"/>
                <w:vertAlign w:val="subscript"/>
              </w:rPr>
            </w:rPrChange>
          </w:rPr>
          <w:delText>„</w:delText>
        </w:r>
        <w:r w:rsidRPr="003572E1" w:rsidDel="003572E1">
          <w:rPr>
            <w:rFonts w:ascii="Aptos" w:hAnsi="Aptos"/>
            <w:i/>
            <w:sz w:val="28"/>
            <w:vertAlign w:val="subscript"/>
            <w:rPrChange w:id="13" w:author="Mirońska Agnieszka" w:date="2025-12-02T10:30:00Z" w16du:dateUtc="2025-12-02T09:30:00Z">
              <w:rPr>
                <w:rFonts w:ascii="Arial Narrow" w:hAnsi="Arial Narrow"/>
                <w:i/>
                <w:sz w:val="28"/>
                <w:vertAlign w:val="subscript"/>
              </w:rPr>
            </w:rPrChange>
          </w:rPr>
          <w:delText>Wytycznych</w:delText>
        </w:r>
      </w:del>
      <w:ins w:id="14" w:author="Mirońska Agnieszka" w:date="2025-12-02T10:30:00Z" w16du:dateUtc="2025-12-02T09:30:00Z">
        <w:r w:rsidR="003572E1" w:rsidRPr="003572E1">
          <w:rPr>
            <w:rFonts w:ascii="Aptos" w:hAnsi="Aptos"/>
            <w:i/>
            <w:sz w:val="28"/>
            <w:vertAlign w:val="subscript"/>
          </w:rPr>
          <w:t>do</w:t>
        </w:r>
        <w:r w:rsidR="003572E1" w:rsidRPr="003572E1">
          <w:rPr>
            <w:rFonts w:ascii="Aptos" w:hAnsi="Aptos" w:cs="Arial"/>
            <w:i/>
            <w:sz w:val="32"/>
            <w:szCs w:val="32"/>
            <w:vertAlign w:val="subscript"/>
          </w:rPr>
          <w:t xml:space="preserve"> </w:t>
        </w:r>
        <w:r w:rsidR="003572E1" w:rsidRPr="003572E1">
          <w:rPr>
            <w:rFonts w:ascii="Aptos" w:hAnsi="Aptos"/>
            <w:i/>
            <w:sz w:val="28"/>
            <w:vertAlign w:val="subscript"/>
          </w:rPr>
          <w:t>„Wytycznych</w:t>
        </w:r>
      </w:ins>
      <w:r w:rsidRPr="003572E1">
        <w:rPr>
          <w:rFonts w:ascii="Aptos" w:hAnsi="Aptos"/>
          <w:i/>
          <w:sz w:val="28"/>
          <w:vertAlign w:val="subscript"/>
          <w:rPrChange w:id="15" w:author="Mirońska Agnieszka" w:date="2025-12-02T10:30:00Z" w16du:dateUtc="2025-12-02T09:30:00Z">
            <w:rPr>
              <w:rFonts w:ascii="Arial Narrow" w:hAnsi="Arial Narrow"/>
              <w:i/>
              <w:sz w:val="28"/>
              <w:vertAlign w:val="subscript"/>
            </w:rPr>
          </w:rPrChange>
        </w:rPr>
        <w:t xml:space="preserve"> dotyczących zasad kwalifikacji do Rejestru Kwalifikowanych</w:t>
      </w:r>
      <w:ins w:id="16" w:author="Mirońska Agnieszka" w:date="2025-12-02T10:32:00Z" w16du:dateUtc="2025-12-02T09:32:00Z">
        <w:r w:rsidR="003572E1">
          <w:rPr>
            <w:rFonts w:ascii="Aptos" w:hAnsi="Aptos"/>
            <w:i/>
            <w:sz w:val="28"/>
            <w:vertAlign w:val="subscript"/>
          </w:rPr>
          <w:t xml:space="preserve"> </w:t>
        </w:r>
      </w:ins>
      <w:del w:id="17" w:author="Mirońska Agnieszka" w:date="2025-12-02T10:32:00Z" w16du:dateUtc="2025-12-02T09:32:00Z">
        <w:r w:rsidRPr="003572E1" w:rsidDel="003572E1">
          <w:rPr>
            <w:rFonts w:ascii="Aptos" w:hAnsi="Aptos"/>
            <w:i/>
            <w:sz w:val="28"/>
            <w:vertAlign w:val="subscript"/>
            <w:rPrChange w:id="18" w:author="Mirońska Agnieszka" w:date="2025-12-02T10:30:00Z" w16du:dateUtc="2025-12-02T09:30:00Z">
              <w:rPr>
                <w:rFonts w:ascii="Arial Narrow" w:hAnsi="Arial Narrow"/>
                <w:i/>
                <w:sz w:val="28"/>
                <w:vertAlign w:val="subscript"/>
              </w:rPr>
            </w:rPrChange>
          </w:rPr>
          <w:delText xml:space="preserve"> </w:delText>
        </w:r>
      </w:del>
      <w:r w:rsidRPr="003572E1">
        <w:rPr>
          <w:rFonts w:ascii="Aptos" w:hAnsi="Aptos"/>
          <w:i/>
          <w:sz w:val="28"/>
          <w:vertAlign w:val="subscript"/>
          <w:rPrChange w:id="19" w:author="Mirońska Agnieszka" w:date="2025-12-02T10:30:00Z" w16du:dateUtc="2025-12-02T09:30:00Z">
            <w:rPr>
              <w:rFonts w:ascii="Arial Narrow" w:hAnsi="Arial Narrow"/>
              <w:i/>
              <w:sz w:val="28"/>
              <w:vertAlign w:val="subscript"/>
            </w:rPr>
          </w:rPrChange>
        </w:rPr>
        <w:t>Wykonawców”</w:t>
      </w:r>
    </w:p>
    <w:p w14:paraId="0DA30D0A" w14:textId="6ECC434E" w:rsidR="00F7055C" w:rsidRPr="003572E1" w:rsidRDefault="00F7055C" w:rsidP="00FA4F92">
      <w:pPr>
        <w:ind w:left="170"/>
        <w:jc w:val="both"/>
        <w:rPr>
          <w:rFonts w:ascii="Aptos" w:hAnsi="Aptos"/>
          <w:sz w:val="18"/>
          <w:rPrChange w:id="20" w:author="Mirońska Agnieszka" w:date="2025-12-02T10:30:00Z" w16du:dateUtc="2025-12-02T09:30:00Z">
            <w:rPr>
              <w:rFonts w:ascii="Arial Narrow" w:hAnsi="Arial Narrow"/>
              <w:sz w:val="18"/>
            </w:rPr>
          </w:rPrChange>
        </w:rPr>
      </w:pPr>
    </w:p>
    <w:p w14:paraId="4337E537" w14:textId="5F825785" w:rsidR="00F7055C" w:rsidRPr="003572E1" w:rsidRDefault="00F841A5" w:rsidP="00184ECE">
      <w:pPr>
        <w:ind w:left="170"/>
        <w:jc w:val="both"/>
        <w:rPr>
          <w:rFonts w:ascii="Aptos" w:hAnsi="Aptos" w:cs="Arial"/>
          <w:sz w:val="18"/>
          <w:szCs w:val="18"/>
          <w:rPrChange w:id="21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pPr>
      <w:r w:rsidRPr="003572E1">
        <w:rPr>
          <w:rFonts w:ascii="Aptos" w:hAnsi="Aptos"/>
          <w:noProof/>
          <w:rPrChange w:id="22" w:author="Mirońska Agnieszka" w:date="2025-12-02T10:30:00Z" w16du:dateUtc="2025-12-02T09:30:00Z">
            <w:rPr>
              <w:noProof/>
            </w:rPr>
          </w:rPrChange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D6451F5" wp14:editId="7605D2A3">
                <wp:simplePos x="0" y="0"/>
                <wp:positionH relativeFrom="column">
                  <wp:posOffset>4454525</wp:posOffset>
                </wp:positionH>
                <wp:positionV relativeFrom="paragraph">
                  <wp:posOffset>118745</wp:posOffset>
                </wp:positionV>
                <wp:extent cx="1724660" cy="326390"/>
                <wp:effectExtent l="0" t="0" r="8890" b="0"/>
                <wp:wrapNone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660" cy="326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32B6C9" w14:textId="77777777" w:rsidR="00F7055C" w:rsidRPr="0055728F" w:rsidRDefault="00F7055C" w:rsidP="00A54428">
                            <w:pPr>
                              <w:rPr>
                                <w:rFonts w:ascii="Arial Narrow" w:hAnsi="Arial Narrow" w:cs="Arial"/>
                                <w:sz w:val="20"/>
                              </w:rPr>
                            </w:pPr>
                            <w:r w:rsidRPr="0055728F">
                              <w:rPr>
                                <w:rFonts w:ascii="Arial Narrow" w:hAnsi="Arial Narrow" w:cs="Arial"/>
                                <w:sz w:val="20"/>
                              </w:rPr>
                              <w:t>Data wpływu: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6451F5" id="Rectangle 2" o:spid="_x0000_s1026" style="position:absolute;left:0;text-align:left;margin-left:350.75pt;margin-top:9.35pt;width:135.8pt;height:25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">
                <v:textbox>
                  <w:txbxContent>
                    <w:p w14:paraId="7432B6C9" w14:textId="77777777" w:rsidR="00F7055C" w:rsidRPr="0055728F" w:rsidRDefault="00F7055C" w:rsidP="00A54428">
                      <w:pPr>
                        <w:rPr>
                          <w:rFonts w:ascii="Arial Narrow" w:hAnsi="Arial Narrow" w:cs="Arial"/>
                          <w:sz w:val="20"/>
                        </w:rPr>
                      </w:pPr>
                      <w:r w:rsidRPr="0055728F">
                        <w:rPr>
                          <w:rFonts w:ascii="Arial Narrow" w:hAnsi="Arial Narrow" w:cs="Arial"/>
                          <w:sz w:val="20"/>
                        </w:rPr>
                        <w:t>Data wpływu:</w:t>
                      </w:r>
                    </w:p>
                  </w:txbxContent>
                </v:textbox>
              </v:rect>
            </w:pict>
          </mc:Fallback>
        </mc:AlternateContent>
      </w:r>
    </w:p>
    <w:p w14:paraId="52614BBE" w14:textId="6BE73B59" w:rsidR="00F7055C" w:rsidRPr="003572E1" w:rsidRDefault="00F7055C" w:rsidP="00184ECE">
      <w:pPr>
        <w:ind w:left="170"/>
        <w:jc w:val="both"/>
        <w:rPr>
          <w:rFonts w:ascii="Aptos" w:hAnsi="Aptos" w:cs="Arial"/>
          <w:sz w:val="18"/>
          <w:szCs w:val="18"/>
          <w:rPrChange w:id="23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pPr>
    </w:p>
    <w:p w14:paraId="79A38CEA" w14:textId="46B1043C" w:rsidR="00F7055C" w:rsidRPr="003572E1" w:rsidRDefault="00F7055C" w:rsidP="00184ECE">
      <w:pPr>
        <w:ind w:left="170"/>
        <w:jc w:val="both"/>
        <w:rPr>
          <w:rFonts w:ascii="Aptos" w:hAnsi="Aptos" w:cs="Arial"/>
          <w:sz w:val="18"/>
          <w:szCs w:val="18"/>
          <w:rPrChange w:id="24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pPr>
    </w:p>
    <w:p w14:paraId="1261E57F" w14:textId="7CD2659E" w:rsidR="00F7055C" w:rsidRPr="003572E1" w:rsidRDefault="00F7055C" w:rsidP="00184ECE">
      <w:pPr>
        <w:jc w:val="both"/>
        <w:rPr>
          <w:rFonts w:ascii="Aptos" w:hAnsi="Aptos" w:cs="Arial"/>
          <w:sz w:val="18"/>
          <w:szCs w:val="18"/>
          <w:rPrChange w:id="25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pPr>
    </w:p>
    <w:p w14:paraId="50ADEF9C" w14:textId="3CE6A410" w:rsidR="00F7055C" w:rsidRPr="003572E1" w:rsidRDefault="00F7055C">
      <w:pPr>
        <w:jc w:val="center"/>
        <w:rPr>
          <w:rFonts w:ascii="Aptos" w:hAnsi="Aptos"/>
          <w:b/>
          <w:rPrChange w:id="26" w:author="Mirońska Agnieszka" w:date="2025-12-02T10:30:00Z" w16du:dateUtc="2025-12-02T09:30:00Z">
            <w:rPr>
              <w:rFonts w:ascii="Arial Narrow" w:hAnsi="Arial Narrow"/>
              <w:b/>
            </w:rPr>
          </w:rPrChange>
        </w:rPr>
        <w:pPrChange w:id="27" w:author="Chmielewska Aleksandra (01006342)" w:date="2025-08-12T08:00:00Z" w16du:dateUtc="2025-08-12T06:00:00Z">
          <w:pPr>
            <w:jc w:val="both"/>
          </w:pPr>
        </w:pPrChange>
      </w:pPr>
      <w:r w:rsidRPr="003572E1">
        <w:rPr>
          <w:rFonts w:ascii="Aptos" w:hAnsi="Aptos"/>
          <w:b/>
          <w:rPrChange w:id="28" w:author="Mirońska Agnieszka" w:date="2025-12-02T10:30:00Z" w16du:dateUtc="2025-12-02T09:30:00Z">
            <w:rPr>
              <w:rFonts w:ascii="Arial Narrow" w:hAnsi="Arial Narrow"/>
              <w:b/>
            </w:rPr>
          </w:rPrChange>
        </w:rPr>
        <w:t>WNIOSEK ZGŁOSZENIOWY</w:t>
      </w:r>
    </w:p>
    <w:p w14:paraId="0CEA50F5" w14:textId="6AD5B27D" w:rsidR="00312FF4" w:rsidRPr="003572E1" w:rsidRDefault="00312FF4" w:rsidP="00FA4F92">
      <w:pPr>
        <w:jc w:val="both"/>
        <w:rPr>
          <w:rFonts w:ascii="Aptos" w:hAnsi="Aptos" w:cs="Arial"/>
          <w:b/>
          <w:bCs/>
          <w:rPrChange w:id="29" w:author="Mirońska Agnieszka" w:date="2025-12-02T10:30:00Z" w16du:dateUtc="2025-12-02T09:30:00Z">
            <w:rPr>
              <w:rFonts w:ascii="Arial Narrow" w:hAnsi="Arial Narrow" w:cs="Arial"/>
              <w:b/>
              <w:bCs/>
            </w:rPr>
          </w:rPrChange>
        </w:rPr>
      </w:pPr>
    </w:p>
    <w:p w14:paraId="024CB5E2" w14:textId="47D5E36A" w:rsidR="00642615" w:rsidRPr="003572E1" w:rsidRDefault="00F7055C" w:rsidP="00FA4F92">
      <w:pPr>
        <w:spacing w:line="360" w:lineRule="auto"/>
        <w:ind w:left="170"/>
        <w:jc w:val="both"/>
        <w:rPr>
          <w:rFonts w:ascii="Aptos" w:hAnsi="Aptos" w:cs="Arial"/>
          <w:sz w:val="20"/>
          <w:szCs w:val="20"/>
          <w:rPrChange w:id="30" w:author="Mirońska Agnieszka" w:date="2025-12-02T10:30:00Z" w16du:dateUtc="2025-12-02T09:30:00Z">
            <w:rPr>
              <w:rFonts w:ascii="Arial Narrow" w:hAnsi="Arial Narrow" w:cs="Arial"/>
              <w:sz w:val="20"/>
              <w:szCs w:val="20"/>
            </w:rPr>
          </w:rPrChange>
        </w:rPr>
      </w:pPr>
      <w:r w:rsidRPr="003572E1">
        <w:rPr>
          <w:rFonts w:ascii="Aptos" w:hAnsi="Aptos" w:cs="Arial"/>
          <w:sz w:val="20"/>
          <w:szCs w:val="20"/>
          <w:rPrChange w:id="31" w:author="Mirońska Agnieszka" w:date="2025-12-02T10:30:00Z" w16du:dateUtc="2025-12-02T09:30:00Z">
            <w:rPr>
              <w:rFonts w:ascii="Arial Narrow" w:hAnsi="Arial Narrow" w:cs="Arial"/>
              <w:sz w:val="20"/>
              <w:szCs w:val="20"/>
            </w:rPr>
          </w:rPrChange>
        </w:rPr>
        <w:t xml:space="preserve">Zarejestrowano w Rejestrze Kwalifikowanych Wykonawców </w:t>
      </w:r>
      <w:del w:id="32" w:author="Chmielewska Aleksandra (01006342)" w:date="2025-08-04T11:05:00Z" w16du:dateUtc="2025-08-04T09:05:00Z">
        <w:r w:rsidRPr="003572E1" w:rsidDel="006A77EB">
          <w:rPr>
            <w:rFonts w:ascii="Aptos" w:hAnsi="Aptos" w:cs="Arial"/>
            <w:sz w:val="20"/>
            <w:szCs w:val="20"/>
            <w:rPrChange w:id="33" w:author="Mirońska Agnieszka" w:date="2025-12-02T10:30:00Z" w16du:dateUtc="2025-12-02T09:30:00Z">
              <w:rPr>
                <w:rFonts w:ascii="Arial Narrow" w:hAnsi="Arial Narrow" w:cs="Arial"/>
                <w:sz w:val="20"/>
                <w:szCs w:val="20"/>
              </w:rPr>
            </w:rPrChange>
          </w:rPr>
          <w:delText>ENERGA-OPERATOR</w:delText>
        </w:r>
      </w:del>
      <w:ins w:id="34" w:author="Chmielewska Aleksandra (01006342)" w:date="2025-08-04T11:05:00Z" w16du:dateUtc="2025-08-04T09:05:00Z">
        <w:r w:rsidR="006A77EB" w:rsidRPr="003572E1">
          <w:rPr>
            <w:rFonts w:ascii="Aptos" w:hAnsi="Aptos" w:cs="Arial"/>
            <w:sz w:val="20"/>
            <w:szCs w:val="20"/>
            <w:rPrChange w:id="35" w:author="Mirońska Agnieszka" w:date="2025-12-02T10:30:00Z" w16du:dateUtc="2025-12-02T09:30:00Z">
              <w:rPr>
                <w:rFonts w:ascii="Arial Narrow" w:hAnsi="Arial Narrow" w:cs="Arial"/>
                <w:sz w:val="20"/>
                <w:szCs w:val="20"/>
              </w:rPr>
            </w:rPrChange>
          </w:rPr>
          <w:t>Energa-Operator S.A.</w:t>
        </w:r>
      </w:ins>
      <w:r w:rsidRPr="003572E1">
        <w:rPr>
          <w:rFonts w:ascii="Aptos" w:hAnsi="Aptos" w:cs="Arial"/>
          <w:sz w:val="20"/>
          <w:szCs w:val="20"/>
          <w:rPrChange w:id="36" w:author="Mirońska Agnieszka" w:date="2025-12-02T10:30:00Z" w16du:dateUtc="2025-12-02T09:30:00Z">
            <w:rPr>
              <w:rFonts w:ascii="Arial Narrow" w:hAnsi="Arial Narrow" w:cs="Arial"/>
              <w:sz w:val="20"/>
              <w:szCs w:val="20"/>
            </w:rPr>
          </w:rPrChange>
        </w:rPr>
        <w:t xml:space="preserve"> </w:t>
      </w:r>
      <w:del w:id="37" w:author="Mirońska Agnieszka" w:date="2025-12-02T10:30:00Z" w16du:dateUtc="2025-12-02T09:30:00Z">
        <w:r w:rsidRPr="003572E1" w:rsidDel="003572E1">
          <w:rPr>
            <w:rFonts w:ascii="Aptos" w:hAnsi="Aptos" w:cs="Arial"/>
            <w:sz w:val="20"/>
            <w:szCs w:val="20"/>
            <w:rPrChange w:id="38" w:author="Mirońska Agnieszka" w:date="2025-12-02T10:30:00Z" w16du:dateUtc="2025-12-02T09:30:00Z">
              <w:rPr>
                <w:rFonts w:ascii="Arial Narrow" w:hAnsi="Arial Narrow" w:cs="Arial"/>
                <w:sz w:val="20"/>
                <w:szCs w:val="20"/>
              </w:rPr>
            </w:rPrChange>
          </w:rPr>
          <w:delText>S</w:delText>
        </w:r>
        <w:r w:rsidR="00FA4F92" w:rsidRPr="003572E1" w:rsidDel="003572E1">
          <w:rPr>
            <w:rFonts w:ascii="Aptos" w:hAnsi="Aptos" w:cs="Arial"/>
            <w:sz w:val="20"/>
            <w:szCs w:val="20"/>
            <w:rPrChange w:id="39" w:author="Mirońska Agnieszka" w:date="2025-12-02T10:30:00Z" w16du:dateUtc="2025-12-02T09:30:00Z">
              <w:rPr>
                <w:rFonts w:ascii="Arial Narrow" w:hAnsi="Arial Narrow" w:cs="Arial"/>
                <w:sz w:val="20"/>
                <w:szCs w:val="20"/>
              </w:rPr>
            </w:rPrChange>
          </w:rPr>
          <w:delText>.</w:delText>
        </w:r>
        <w:r w:rsidRPr="003572E1" w:rsidDel="003572E1">
          <w:rPr>
            <w:rFonts w:ascii="Aptos" w:hAnsi="Aptos" w:cs="Arial"/>
            <w:sz w:val="20"/>
            <w:szCs w:val="20"/>
            <w:rPrChange w:id="40" w:author="Mirońska Agnieszka" w:date="2025-12-02T10:30:00Z" w16du:dateUtc="2025-12-02T09:30:00Z">
              <w:rPr>
                <w:rFonts w:ascii="Arial Narrow" w:hAnsi="Arial Narrow" w:cs="Arial"/>
                <w:sz w:val="20"/>
                <w:szCs w:val="20"/>
              </w:rPr>
            </w:rPrChange>
          </w:rPr>
          <w:delText>A</w:delText>
        </w:r>
        <w:r w:rsidR="00FA4F92" w:rsidRPr="003572E1" w:rsidDel="003572E1">
          <w:rPr>
            <w:rFonts w:ascii="Aptos" w:hAnsi="Aptos" w:cs="Arial"/>
            <w:sz w:val="20"/>
            <w:szCs w:val="20"/>
            <w:rPrChange w:id="41" w:author="Mirońska Agnieszka" w:date="2025-12-02T10:30:00Z" w16du:dateUtc="2025-12-02T09:30:00Z">
              <w:rPr>
                <w:rFonts w:ascii="Arial Narrow" w:hAnsi="Arial Narrow" w:cs="Arial"/>
                <w:sz w:val="20"/>
                <w:szCs w:val="20"/>
              </w:rPr>
            </w:rPrChange>
          </w:rPr>
          <w:delText>.</w:delText>
        </w:r>
      </w:del>
    </w:p>
    <w:p w14:paraId="7BA70A66" w14:textId="291410AC" w:rsidR="00642615" w:rsidRPr="003572E1" w:rsidRDefault="00F7055C" w:rsidP="00184ECE">
      <w:pPr>
        <w:spacing w:line="360" w:lineRule="auto"/>
        <w:ind w:left="170"/>
        <w:jc w:val="both"/>
        <w:rPr>
          <w:rFonts w:ascii="Aptos" w:hAnsi="Aptos" w:cs="Arial"/>
          <w:i/>
          <w:sz w:val="20"/>
          <w:szCs w:val="20"/>
          <w:rPrChange w:id="42" w:author="Mirońska Agnieszka" w:date="2025-12-02T10:30:00Z" w16du:dateUtc="2025-12-02T09:30:00Z">
            <w:rPr>
              <w:rFonts w:ascii="Arial Narrow" w:hAnsi="Arial Narrow" w:cs="Arial"/>
              <w:i/>
              <w:sz w:val="20"/>
              <w:szCs w:val="20"/>
            </w:rPr>
          </w:rPrChange>
        </w:rPr>
      </w:pPr>
      <w:r w:rsidRPr="003572E1">
        <w:rPr>
          <w:rFonts w:ascii="Aptos" w:hAnsi="Aptos" w:cs="Arial"/>
          <w:i/>
          <w:sz w:val="20"/>
          <w:szCs w:val="20"/>
          <w:rPrChange w:id="43" w:author="Mirońska Agnieszka" w:date="2025-12-02T10:30:00Z" w16du:dateUtc="2025-12-02T09:30:00Z">
            <w:rPr>
              <w:rFonts w:ascii="Arial Narrow" w:hAnsi="Arial Narrow" w:cs="Arial"/>
              <w:i/>
              <w:sz w:val="20"/>
              <w:szCs w:val="20"/>
            </w:rPr>
          </w:rPrChange>
        </w:rPr>
        <w:t>rejestracji dokonano dnia ……...……</w:t>
      </w:r>
      <w:r w:rsidR="00B62F5B" w:rsidRPr="003572E1">
        <w:rPr>
          <w:rFonts w:ascii="Aptos" w:hAnsi="Aptos" w:cs="Arial"/>
          <w:i/>
          <w:sz w:val="20"/>
          <w:szCs w:val="20"/>
          <w:rPrChange w:id="44" w:author="Mirońska Agnieszka" w:date="2025-12-02T10:30:00Z" w16du:dateUtc="2025-12-02T09:30:00Z">
            <w:rPr>
              <w:rFonts w:ascii="Arial Narrow" w:hAnsi="Arial Narrow" w:cs="Arial"/>
              <w:i/>
              <w:sz w:val="20"/>
              <w:szCs w:val="20"/>
            </w:rPr>
          </w:rPrChange>
        </w:rPr>
        <w:t xml:space="preserve"> </w:t>
      </w:r>
      <w:r w:rsidR="00642615" w:rsidRPr="003572E1">
        <w:rPr>
          <w:rFonts w:ascii="Aptos" w:hAnsi="Aptos" w:cs="Arial"/>
          <w:i/>
          <w:sz w:val="20"/>
          <w:szCs w:val="20"/>
          <w:rPrChange w:id="45" w:author="Mirońska Agnieszka" w:date="2025-12-02T10:30:00Z" w16du:dateUtc="2025-12-02T09:30:00Z">
            <w:rPr>
              <w:rFonts w:ascii="Arial Narrow" w:hAnsi="Arial Narrow" w:cs="Arial"/>
              <w:i/>
              <w:sz w:val="20"/>
              <w:szCs w:val="20"/>
            </w:rPr>
          </w:rPrChange>
        </w:rPr>
        <w:t>do dnia…………</w:t>
      </w:r>
    </w:p>
    <w:p w14:paraId="2FC10AC7" w14:textId="77777777" w:rsidR="00F7055C" w:rsidRPr="003572E1" w:rsidRDefault="00F7055C" w:rsidP="00184ECE">
      <w:pPr>
        <w:ind w:left="170"/>
        <w:jc w:val="both"/>
        <w:rPr>
          <w:rFonts w:ascii="Aptos" w:hAnsi="Aptos" w:cs="Arial"/>
          <w:i/>
          <w:sz w:val="20"/>
          <w:szCs w:val="20"/>
          <w:rPrChange w:id="46" w:author="Mirońska Agnieszka" w:date="2025-12-02T10:30:00Z" w16du:dateUtc="2025-12-02T09:30:00Z">
            <w:rPr>
              <w:rFonts w:ascii="Arial Narrow" w:hAnsi="Arial Narrow" w:cs="Arial"/>
              <w:i/>
              <w:sz w:val="20"/>
              <w:szCs w:val="20"/>
            </w:rPr>
          </w:rPrChange>
        </w:rPr>
      </w:pPr>
    </w:p>
    <w:p w14:paraId="1BC74CA3" w14:textId="7D7D358D" w:rsidR="00F7055C" w:rsidRPr="003572E1" w:rsidRDefault="00F841A5" w:rsidP="00FA4F92">
      <w:pPr>
        <w:spacing w:before="40" w:after="40"/>
        <w:rPr>
          <w:rFonts w:ascii="Aptos" w:hAnsi="Aptos" w:cs="Arial"/>
          <w:i/>
          <w:sz w:val="20"/>
          <w:szCs w:val="20"/>
          <w:rPrChange w:id="47" w:author="Mirońska Agnieszka" w:date="2025-12-02T10:30:00Z" w16du:dateUtc="2025-12-02T09:30:00Z">
            <w:rPr>
              <w:rFonts w:ascii="Arial Narrow" w:hAnsi="Arial Narrow" w:cs="Arial"/>
              <w:i/>
              <w:sz w:val="20"/>
              <w:szCs w:val="20"/>
            </w:rPr>
          </w:rPrChange>
        </w:rPr>
      </w:pPr>
      <w:r w:rsidRPr="003572E1">
        <w:rPr>
          <w:rFonts w:ascii="Aptos" w:hAnsi="Aptos"/>
          <w:noProof/>
          <w:rPrChange w:id="48" w:author="Mirońska Agnieszka" w:date="2025-12-02T10:30:00Z" w16du:dateUtc="2025-12-02T09:30:00Z">
            <w:rPr>
              <w:noProof/>
            </w:rPr>
          </w:rPrChange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882BCE9" wp14:editId="5A961594">
                <wp:simplePos x="0" y="0"/>
                <wp:positionH relativeFrom="column">
                  <wp:posOffset>4469130</wp:posOffset>
                </wp:positionH>
                <wp:positionV relativeFrom="paragraph">
                  <wp:posOffset>6350</wp:posOffset>
                </wp:positionV>
                <wp:extent cx="1708785" cy="326390"/>
                <wp:effectExtent l="0" t="0" r="5715" b="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8785" cy="326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632735" w14:textId="77777777" w:rsidR="00F7055C" w:rsidRPr="0055728F" w:rsidRDefault="00F7055C">
                            <w:pPr>
                              <w:rPr>
                                <w:rFonts w:ascii="Arial Narrow" w:hAnsi="Arial Narrow"/>
                                <w:sz w:val="18"/>
                              </w:rPr>
                            </w:pPr>
                            <w:r w:rsidRPr="0055728F">
                              <w:rPr>
                                <w:rFonts w:ascii="Arial Narrow" w:hAnsi="Arial Narrow"/>
                                <w:sz w:val="18"/>
                              </w:rPr>
                              <w:t xml:space="preserve">nr </w:t>
                            </w:r>
                            <w:proofErr w:type="spellStart"/>
                            <w:r w:rsidRPr="0055728F">
                              <w:rPr>
                                <w:rFonts w:ascii="Arial Narrow" w:hAnsi="Arial Narrow"/>
                                <w:sz w:val="18"/>
                              </w:rPr>
                              <w:t>ew</w:t>
                            </w:r>
                            <w:proofErr w:type="spellEnd"/>
                            <w:r w:rsidRPr="0055728F">
                              <w:rPr>
                                <w:rFonts w:ascii="Arial Narrow" w:hAnsi="Arial Narrow"/>
                                <w:sz w:val="18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82BCE9" id="Rectangle 4" o:spid="_x0000_s1027" style="position:absolute;margin-left:351.9pt;margin-top:.5pt;width:134.55pt;height:25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">
                <v:textbox>
                  <w:txbxContent>
                    <w:p w14:paraId="56632735" w14:textId="77777777" w:rsidR="00F7055C" w:rsidRPr="0055728F" w:rsidRDefault="00F7055C">
                      <w:pPr>
                        <w:rPr>
                          <w:rFonts w:ascii="Arial Narrow" w:hAnsi="Arial Narrow"/>
                          <w:sz w:val="18"/>
                        </w:rPr>
                      </w:pPr>
                      <w:r w:rsidRPr="0055728F">
                        <w:rPr>
                          <w:rFonts w:ascii="Arial Narrow" w:hAnsi="Arial Narrow"/>
                          <w:sz w:val="18"/>
                        </w:rPr>
                        <w:t xml:space="preserve">nr </w:t>
                      </w:r>
                      <w:proofErr w:type="spellStart"/>
                      <w:r w:rsidRPr="0055728F">
                        <w:rPr>
                          <w:rFonts w:ascii="Arial Narrow" w:hAnsi="Arial Narrow"/>
                          <w:sz w:val="18"/>
                        </w:rPr>
                        <w:t>ew</w:t>
                      </w:r>
                      <w:proofErr w:type="spellEnd"/>
                      <w:r w:rsidRPr="0055728F">
                        <w:rPr>
                          <w:rFonts w:ascii="Arial Narrow" w:hAnsi="Arial Narrow"/>
                          <w:sz w:val="18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  <w:r w:rsidR="00F7055C" w:rsidRPr="003572E1">
        <w:rPr>
          <w:rFonts w:ascii="Aptos" w:hAnsi="Aptos" w:cs="Arial"/>
          <w:i/>
          <w:sz w:val="20"/>
          <w:szCs w:val="20"/>
          <w:rPrChange w:id="49" w:author="Mirońska Agnieszka" w:date="2025-12-02T10:30:00Z" w16du:dateUtc="2025-12-02T09:30:00Z">
            <w:rPr>
              <w:rFonts w:ascii="Arial Narrow" w:hAnsi="Arial Narrow" w:cs="Arial"/>
              <w:i/>
              <w:sz w:val="20"/>
              <w:szCs w:val="20"/>
            </w:rPr>
          </w:rPrChange>
        </w:rPr>
        <w:t xml:space="preserve">                        Podmiot został wpisany pod numerem ewidencyjnym</w:t>
      </w:r>
      <w:r w:rsidR="00F7055C" w:rsidRPr="003572E1">
        <w:rPr>
          <w:rFonts w:ascii="Aptos" w:hAnsi="Aptos" w:cs="Arial"/>
          <w:i/>
          <w:sz w:val="16"/>
          <w:szCs w:val="16"/>
          <w:vertAlign w:val="subscript"/>
          <w:rPrChange w:id="50" w:author="Mirońska Agnieszka" w:date="2025-12-02T10:30:00Z" w16du:dateUtc="2025-12-02T09:30:00Z">
            <w:rPr>
              <w:rFonts w:ascii="Arial Narrow" w:hAnsi="Arial Narrow" w:cs="Arial"/>
              <w:i/>
              <w:sz w:val="16"/>
              <w:szCs w:val="16"/>
              <w:vertAlign w:val="subscript"/>
            </w:rPr>
          </w:rPrChange>
        </w:rPr>
        <w:br/>
        <w:t xml:space="preserve"> </w:t>
      </w:r>
      <w:r w:rsidR="00F7055C" w:rsidRPr="003572E1">
        <w:rPr>
          <w:rFonts w:ascii="Aptos" w:hAnsi="Aptos" w:cs="Arial"/>
          <w:i/>
          <w:sz w:val="16"/>
          <w:szCs w:val="16"/>
          <w:rPrChange w:id="51" w:author="Mirońska Agnieszka" w:date="2025-12-02T10:30:00Z" w16du:dateUtc="2025-12-02T09:30:00Z">
            <w:rPr>
              <w:rFonts w:ascii="Arial Narrow" w:hAnsi="Arial Narrow" w:cs="Arial"/>
              <w:i/>
              <w:sz w:val="16"/>
              <w:szCs w:val="16"/>
            </w:rPr>
          </w:rPrChange>
        </w:rPr>
        <w:t xml:space="preserve">                                                             </w:t>
      </w:r>
      <w:del w:id="52" w:author="Mirońska Agnieszka" w:date="2025-12-02T10:32:00Z" w16du:dateUtc="2025-12-02T09:32:00Z">
        <w:r w:rsidR="00F7055C" w:rsidRPr="003572E1" w:rsidDel="003572E1">
          <w:rPr>
            <w:rFonts w:ascii="Aptos" w:hAnsi="Aptos" w:cs="Arial"/>
            <w:i/>
            <w:sz w:val="16"/>
            <w:szCs w:val="16"/>
            <w:rPrChange w:id="53" w:author="Mirońska Agnieszka" w:date="2025-12-02T10:30:00Z" w16du:dateUtc="2025-12-02T09:30:00Z">
              <w:rPr>
                <w:rFonts w:ascii="Arial Narrow" w:hAnsi="Arial Narrow" w:cs="Arial"/>
                <w:i/>
                <w:sz w:val="16"/>
                <w:szCs w:val="16"/>
              </w:rPr>
            </w:rPrChange>
          </w:rPr>
          <w:delText xml:space="preserve">   (</w:delText>
        </w:r>
      </w:del>
      <w:ins w:id="54" w:author="Mirońska Agnieszka" w:date="2025-12-02T10:32:00Z" w16du:dateUtc="2025-12-02T09:32:00Z">
        <w:r w:rsidR="003572E1" w:rsidRPr="003572E1">
          <w:rPr>
            <w:rFonts w:ascii="Aptos" w:hAnsi="Aptos" w:cs="Arial"/>
            <w:i/>
            <w:sz w:val="16"/>
            <w:szCs w:val="16"/>
          </w:rPr>
          <w:t xml:space="preserve">  (</w:t>
        </w:r>
      </w:ins>
      <w:r w:rsidR="00F7055C" w:rsidRPr="003572E1">
        <w:rPr>
          <w:rFonts w:ascii="Aptos" w:hAnsi="Aptos" w:cs="Arial"/>
          <w:i/>
          <w:sz w:val="16"/>
          <w:szCs w:val="16"/>
          <w:rPrChange w:id="55" w:author="Mirońska Agnieszka" w:date="2025-12-02T10:30:00Z" w16du:dateUtc="2025-12-02T09:30:00Z">
            <w:rPr>
              <w:rFonts w:ascii="Arial Narrow" w:hAnsi="Arial Narrow" w:cs="Arial"/>
              <w:i/>
              <w:sz w:val="16"/>
              <w:szCs w:val="16"/>
            </w:rPr>
          </w:rPrChange>
        </w:rPr>
        <w:t xml:space="preserve">wypełnia </w:t>
      </w:r>
      <w:r w:rsidR="00B97AED" w:rsidRPr="003572E1">
        <w:rPr>
          <w:rFonts w:ascii="Aptos" w:hAnsi="Aptos" w:cs="Arial"/>
          <w:i/>
          <w:sz w:val="16"/>
          <w:szCs w:val="16"/>
          <w:rPrChange w:id="56" w:author="Mirońska Agnieszka" w:date="2025-12-02T10:30:00Z" w16du:dateUtc="2025-12-02T09:30:00Z">
            <w:rPr>
              <w:rFonts w:ascii="Arial Narrow" w:hAnsi="Arial Narrow" w:cs="Arial"/>
              <w:i/>
              <w:sz w:val="16"/>
              <w:szCs w:val="16"/>
            </w:rPr>
          </w:rPrChange>
        </w:rPr>
        <w:t>Prowadzący</w:t>
      </w:r>
      <w:r w:rsidR="00F7055C" w:rsidRPr="003572E1">
        <w:rPr>
          <w:rFonts w:ascii="Aptos" w:hAnsi="Aptos" w:cs="Arial"/>
          <w:i/>
          <w:sz w:val="16"/>
          <w:szCs w:val="16"/>
          <w:rPrChange w:id="57" w:author="Mirońska Agnieszka" w:date="2025-12-02T10:30:00Z" w16du:dateUtc="2025-12-02T09:30:00Z">
            <w:rPr>
              <w:rFonts w:ascii="Arial Narrow" w:hAnsi="Arial Narrow" w:cs="Arial"/>
              <w:i/>
              <w:sz w:val="16"/>
              <w:szCs w:val="16"/>
            </w:rPr>
          </w:rPrChange>
        </w:rPr>
        <w:t>)</w:t>
      </w:r>
    </w:p>
    <w:p w14:paraId="47D3C29C" w14:textId="77777777" w:rsidR="00F7055C" w:rsidRPr="003572E1" w:rsidRDefault="00F7055C" w:rsidP="00184ECE">
      <w:pPr>
        <w:jc w:val="both"/>
        <w:rPr>
          <w:rFonts w:ascii="Aptos" w:hAnsi="Aptos" w:cs="Arial"/>
          <w:color w:val="FF0000"/>
          <w:sz w:val="18"/>
          <w:szCs w:val="18"/>
          <w:vertAlign w:val="superscript"/>
          <w:rPrChange w:id="58" w:author="Mirońska Agnieszka" w:date="2025-12-02T10:30:00Z" w16du:dateUtc="2025-12-02T09:30:00Z">
            <w:rPr>
              <w:rFonts w:ascii="Arial Narrow" w:hAnsi="Arial Narrow" w:cs="Arial"/>
              <w:color w:val="FF0000"/>
              <w:sz w:val="18"/>
              <w:szCs w:val="18"/>
              <w:vertAlign w:val="superscript"/>
            </w:rPr>
          </w:rPrChange>
        </w:rPr>
      </w:pPr>
    </w:p>
    <w:tbl>
      <w:tblPr>
        <w:tblpPr w:leftFromText="141" w:rightFromText="141" w:vertAnchor="text" w:tblpXSpec="center" w:tblpY="1"/>
        <w:tblOverlap w:val="never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"/>
        <w:gridCol w:w="145"/>
        <w:gridCol w:w="7"/>
        <w:gridCol w:w="1361"/>
        <w:gridCol w:w="2050"/>
        <w:gridCol w:w="1251"/>
        <w:gridCol w:w="3361"/>
        <w:tblGridChange w:id="59">
          <w:tblGrid>
            <w:gridCol w:w="1034"/>
            <w:gridCol w:w="145"/>
            <w:gridCol w:w="7"/>
            <w:gridCol w:w="1076"/>
            <w:gridCol w:w="2335"/>
            <w:gridCol w:w="1251"/>
            <w:gridCol w:w="3361"/>
          </w:tblGrid>
        </w:tblGridChange>
      </w:tblGrid>
      <w:tr w:rsidR="00F7055C" w:rsidRPr="003572E1" w14:paraId="075F085B" w14:textId="77777777" w:rsidTr="00184ECE">
        <w:trPr>
          <w:cantSplit/>
          <w:trHeight w:val="454"/>
        </w:trPr>
        <w:tc>
          <w:tcPr>
            <w:tcW w:w="1034" w:type="dxa"/>
            <w:vAlign w:val="center"/>
          </w:tcPr>
          <w:p w14:paraId="21DDB9C2" w14:textId="77777777" w:rsidR="00F7055C" w:rsidRPr="003572E1" w:rsidRDefault="00F7055C" w:rsidP="00184ECE">
            <w:pPr>
              <w:jc w:val="both"/>
              <w:rPr>
                <w:rFonts w:ascii="Aptos" w:hAnsi="Aptos" w:cs="Arial"/>
                <w:sz w:val="18"/>
                <w:szCs w:val="18"/>
                <w:rPrChange w:id="60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3572E1">
              <w:rPr>
                <w:rFonts w:ascii="Aptos" w:hAnsi="Aptos" w:cs="Arial"/>
                <w:sz w:val="18"/>
                <w:szCs w:val="18"/>
                <w:rPrChange w:id="61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t>Nazwa firmy</w:t>
            </w:r>
          </w:p>
        </w:tc>
        <w:tc>
          <w:tcPr>
            <w:tcW w:w="8175" w:type="dxa"/>
            <w:gridSpan w:val="6"/>
            <w:vAlign w:val="center"/>
          </w:tcPr>
          <w:p w14:paraId="522C0E35" w14:textId="77777777" w:rsidR="00F7055C" w:rsidRPr="003572E1" w:rsidRDefault="00F7055C" w:rsidP="00184ECE">
            <w:pPr>
              <w:tabs>
                <w:tab w:val="left" w:pos="1665"/>
              </w:tabs>
              <w:ind w:left="-56"/>
              <w:jc w:val="both"/>
              <w:rPr>
                <w:rFonts w:ascii="Aptos" w:hAnsi="Aptos" w:cs="Arial"/>
                <w:sz w:val="18"/>
                <w:szCs w:val="18"/>
                <w:rPrChange w:id="62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</w:p>
          <w:p w14:paraId="7F29F312" w14:textId="77777777" w:rsidR="00F7055C" w:rsidRPr="003572E1" w:rsidRDefault="00F7055C" w:rsidP="00184ECE">
            <w:pPr>
              <w:tabs>
                <w:tab w:val="left" w:pos="1665"/>
              </w:tabs>
              <w:jc w:val="both"/>
              <w:rPr>
                <w:rFonts w:ascii="Aptos" w:hAnsi="Aptos" w:cs="Arial"/>
                <w:sz w:val="18"/>
                <w:szCs w:val="18"/>
                <w:rPrChange w:id="63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</w:p>
        </w:tc>
      </w:tr>
      <w:tr w:rsidR="00F7055C" w:rsidRPr="003572E1" w14:paraId="5536522C" w14:textId="77777777" w:rsidTr="00184ECE">
        <w:trPr>
          <w:cantSplit/>
          <w:trHeight w:val="454"/>
        </w:trPr>
        <w:tc>
          <w:tcPr>
            <w:tcW w:w="1034" w:type="dxa"/>
            <w:vAlign w:val="center"/>
          </w:tcPr>
          <w:p w14:paraId="63D046A0" w14:textId="77777777" w:rsidR="00F7055C" w:rsidRPr="003572E1" w:rsidRDefault="00F7055C" w:rsidP="00184ECE">
            <w:pPr>
              <w:jc w:val="both"/>
              <w:rPr>
                <w:rFonts w:ascii="Aptos" w:hAnsi="Aptos" w:cs="Arial"/>
                <w:sz w:val="18"/>
                <w:szCs w:val="18"/>
                <w:rPrChange w:id="64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3572E1">
              <w:rPr>
                <w:rFonts w:ascii="Aptos" w:hAnsi="Aptos" w:cs="Arial"/>
                <w:sz w:val="18"/>
                <w:szCs w:val="18"/>
                <w:rPrChange w:id="65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t>Adres firmy</w:t>
            </w:r>
          </w:p>
        </w:tc>
        <w:tc>
          <w:tcPr>
            <w:tcW w:w="8175" w:type="dxa"/>
            <w:gridSpan w:val="6"/>
            <w:vAlign w:val="center"/>
          </w:tcPr>
          <w:p w14:paraId="48325179" w14:textId="77777777" w:rsidR="00F7055C" w:rsidRPr="003572E1" w:rsidRDefault="00F7055C" w:rsidP="00184ECE">
            <w:pPr>
              <w:ind w:left="110"/>
              <w:jc w:val="both"/>
              <w:rPr>
                <w:rFonts w:ascii="Aptos" w:hAnsi="Aptos" w:cs="Arial"/>
                <w:sz w:val="18"/>
                <w:szCs w:val="18"/>
                <w:rPrChange w:id="66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</w:p>
          <w:p w14:paraId="4D6C77A2" w14:textId="77777777" w:rsidR="00F7055C" w:rsidRPr="003572E1" w:rsidRDefault="00F7055C" w:rsidP="00184ECE">
            <w:pPr>
              <w:ind w:left="110"/>
              <w:jc w:val="both"/>
              <w:rPr>
                <w:rFonts w:ascii="Aptos" w:hAnsi="Aptos" w:cs="Arial"/>
                <w:sz w:val="18"/>
                <w:szCs w:val="18"/>
                <w:rPrChange w:id="67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</w:p>
        </w:tc>
      </w:tr>
      <w:tr w:rsidR="00F7055C" w:rsidRPr="003572E1" w14:paraId="33E6844F" w14:textId="77777777" w:rsidTr="006A77EB">
        <w:tblPrEx>
          <w:tblW w:w="9209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68" w:author="Chmielewska Aleksandra (01006342)" w:date="2025-08-04T11:07:00Z" w16du:dateUtc="2025-08-04T09:07:00Z">
            <w:tblPrEx>
              <w:tblW w:w="92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454"/>
          <w:trPrChange w:id="69" w:author="Chmielewska Aleksandra (01006342)" w:date="2025-08-04T11:07:00Z" w16du:dateUtc="2025-08-04T09:07:00Z">
            <w:trPr>
              <w:cantSplit/>
              <w:trHeight w:val="454"/>
            </w:trPr>
          </w:trPrChange>
        </w:trPr>
        <w:tc>
          <w:tcPr>
            <w:tcW w:w="4597" w:type="dxa"/>
            <w:gridSpan w:val="5"/>
            <w:vAlign w:val="center"/>
            <w:tcPrChange w:id="70" w:author="Chmielewska Aleksandra (01006342)" w:date="2025-08-04T11:07:00Z" w16du:dateUtc="2025-08-04T09:07:00Z">
              <w:tcPr>
                <w:tcW w:w="4600" w:type="dxa"/>
                <w:gridSpan w:val="5"/>
                <w:vAlign w:val="center"/>
              </w:tcPr>
            </w:tcPrChange>
          </w:tcPr>
          <w:p w14:paraId="1FFB5766" w14:textId="322D4BF3" w:rsidR="00F7055C" w:rsidRPr="003572E1" w:rsidRDefault="00F7055C" w:rsidP="00184ECE">
            <w:pPr>
              <w:jc w:val="both"/>
              <w:rPr>
                <w:rFonts w:ascii="Aptos" w:hAnsi="Aptos" w:cs="Arial"/>
                <w:sz w:val="18"/>
                <w:szCs w:val="18"/>
                <w:rPrChange w:id="71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3572E1">
              <w:rPr>
                <w:rFonts w:ascii="Aptos" w:hAnsi="Aptos" w:cs="Arial"/>
                <w:sz w:val="18"/>
                <w:szCs w:val="18"/>
                <w:rPrChange w:id="72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t>REGON</w:t>
            </w:r>
            <w:r w:rsidR="00FA4F92" w:rsidRPr="003572E1">
              <w:rPr>
                <w:rFonts w:ascii="Aptos" w:hAnsi="Aptos" w:cs="Arial"/>
                <w:sz w:val="18"/>
                <w:szCs w:val="18"/>
                <w:rPrChange w:id="73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t>:</w:t>
            </w:r>
            <w:r w:rsidRPr="003572E1">
              <w:rPr>
                <w:rFonts w:ascii="Aptos" w:hAnsi="Aptos" w:cs="Arial"/>
                <w:sz w:val="18"/>
                <w:szCs w:val="18"/>
                <w:rPrChange w:id="74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t xml:space="preserve"> </w:t>
            </w:r>
          </w:p>
        </w:tc>
        <w:tc>
          <w:tcPr>
            <w:tcW w:w="4612" w:type="dxa"/>
            <w:gridSpan w:val="2"/>
            <w:vAlign w:val="center"/>
            <w:tcPrChange w:id="75" w:author="Chmielewska Aleksandra (01006342)" w:date="2025-08-04T11:07:00Z" w16du:dateUtc="2025-08-04T09:07:00Z">
              <w:tcPr>
                <w:tcW w:w="4609" w:type="dxa"/>
                <w:gridSpan w:val="2"/>
                <w:vAlign w:val="center"/>
              </w:tcPr>
            </w:tcPrChange>
          </w:tcPr>
          <w:p w14:paraId="0854AFBC" w14:textId="0EC77722" w:rsidR="00F7055C" w:rsidRPr="003572E1" w:rsidRDefault="00F7055C" w:rsidP="00184ECE">
            <w:pPr>
              <w:jc w:val="both"/>
              <w:rPr>
                <w:rFonts w:ascii="Aptos" w:hAnsi="Aptos" w:cs="Arial"/>
                <w:sz w:val="18"/>
                <w:szCs w:val="18"/>
                <w:rPrChange w:id="76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3572E1">
              <w:rPr>
                <w:rFonts w:ascii="Aptos" w:hAnsi="Aptos" w:cs="Arial"/>
                <w:sz w:val="18"/>
                <w:szCs w:val="18"/>
                <w:rPrChange w:id="77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t xml:space="preserve">NIP: </w:t>
            </w:r>
          </w:p>
        </w:tc>
      </w:tr>
      <w:tr w:rsidR="00F7055C" w:rsidRPr="003572E1" w14:paraId="1C0AC66B" w14:textId="77777777" w:rsidTr="006A77EB">
        <w:tblPrEx>
          <w:tblW w:w="9209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78" w:author="Chmielewska Aleksandra (01006342)" w:date="2025-08-04T11:07:00Z" w16du:dateUtc="2025-08-04T09:07:00Z">
            <w:tblPrEx>
              <w:tblW w:w="92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454"/>
          <w:trPrChange w:id="79" w:author="Chmielewska Aleksandra (01006342)" w:date="2025-08-04T11:07:00Z" w16du:dateUtc="2025-08-04T09:07:00Z">
            <w:trPr>
              <w:cantSplit/>
              <w:trHeight w:val="454"/>
            </w:trPr>
          </w:trPrChange>
        </w:trPr>
        <w:tc>
          <w:tcPr>
            <w:tcW w:w="2547" w:type="dxa"/>
            <w:gridSpan w:val="4"/>
            <w:vAlign w:val="center"/>
            <w:tcPrChange w:id="80" w:author="Chmielewska Aleksandra (01006342)" w:date="2025-08-04T11:07:00Z" w16du:dateUtc="2025-08-04T09:07:00Z">
              <w:tcPr>
                <w:tcW w:w="2263" w:type="dxa"/>
                <w:gridSpan w:val="4"/>
                <w:vAlign w:val="center"/>
              </w:tcPr>
            </w:tcPrChange>
          </w:tcPr>
          <w:p w14:paraId="2D6E8957" w14:textId="6ABB051C" w:rsidR="00F7055C" w:rsidRPr="003572E1" w:rsidDel="006A77EB" w:rsidRDefault="00F7055C" w:rsidP="006A77EB">
            <w:pPr>
              <w:tabs>
                <w:tab w:val="left" w:pos="2920"/>
                <w:tab w:val="left" w:pos="2990"/>
              </w:tabs>
              <w:jc w:val="both"/>
              <w:rPr>
                <w:del w:id="81" w:author="Chmielewska Aleksandra (01006342)" w:date="2025-08-04T11:07:00Z" w16du:dateUtc="2025-08-04T09:07:00Z"/>
                <w:rFonts w:ascii="Aptos" w:hAnsi="Aptos" w:cs="Arial"/>
                <w:sz w:val="16"/>
                <w:szCs w:val="16"/>
                <w:rPrChange w:id="82" w:author="Mirońska Agnieszka" w:date="2025-12-02T10:30:00Z" w16du:dateUtc="2025-12-02T09:30:00Z">
                  <w:rPr>
                    <w:del w:id="83" w:author="Chmielewska Aleksandra (01006342)" w:date="2025-08-04T11:07:00Z" w16du:dateUtc="2025-08-04T09:07:00Z"/>
                    <w:rFonts w:ascii="Arial Narrow" w:hAnsi="Arial Narrow" w:cs="Arial"/>
                    <w:sz w:val="16"/>
                    <w:szCs w:val="16"/>
                  </w:rPr>
                </w:rPrChange>
              </w:rPr>
            </w:pPr>
            <w:r w:rsidRPr="003572E1">
              <w:rPr>
                <w:rFonts w:ascii="Aptos" w:hAnsi="Aptos" w:cs="Arial"/>
                <w:sz w:val="16"/>
                <w:szCs w:val="16"/>
                <w:rPrChange w:id="84" w:author="Mirońska Agnieszka" w:date="2025-12-02T10:30:00Z" w16du:dateUtc="2025-12-02T09:30:00Z">
                  <w:rPr>
                    <w:rFonts w:ascii="Arial Narrow" w:hAnsi="Arial Narrow" w:cs="Arial"/>
                    <w:sz w:val="16"/>
                    <w:szCs w:val="16"/>
                  </w:rPr>
                </w:rPrChange>
              </w:rPr>
              <w:t>Nazwa dokumentu rejestrowego</w:t>
            </w:r>
            <w:r w:rsidR="00266491" w:rsidRPr="003572E1">
              <w:rPr>
                <w:rFonts w:ascii="Aptos" w:hAnsi="Aptos" w:cs="Arial"/>
                <w:sz w:val="16"/>
                <w:szCs w:val="16"/>
                <w:rPrChange w:id="85" w:author="Mirońska Agnieszka" w:date="2025-12-02T10:30:00Z" w16du:dateUtc="2025-12-02T09:30:00Z">
                  <w:rPr>
                    <w:rFonts w:ascii="Arial Narrow" w:hAnsi="Arial Narrow" w:cs="Arial"/>
                    <w:sz w:val="16"/>
                    <w:szCs w:val="16"/>
                  </w:rPr>
                </w:rPrChange>
              </w:rPr>
              <w:t xml:space="preserve"> </w:t>
            </w:r>
            <w:r w:rsidR="00266491" w:rsidRPr="003572E1">
              <w:rPr>
                <w:rFonts w:ascii="Aptos" w:hAnsi="Aptos" w:cs="Arial"/>
                <w:i/>
                <w:iCs/>
                <w:sz w:val="16"/>
                <w:szCs w:val="16"/>
                <w:rPrChange w:id="86" w:author="Mirońska Agnieszka" w:date="2025-12-02T10:30:00Z" w16du:dateUtc="2025-12-02T09:30:00Z">
                  <w:rPr>
                    <w:rFonts w:ascii="Arial Narrow" w:hAnsi="Arial Narrow" w:cs="Arial"/>
                    <w:i/>
                    <w:iCs/>
                    <w:sz w:val="16"/>
                    <w:szCs w:val="16"/>
                  </w:rPr>
                </w:rPrChange>
              </w:rPr>
              <w:t xml:space="preserve">(CEIDG </w:t>
            </w:r>
            <w:del w:id="87" w:author="Chmielewska Aleksandra (01006342)" w:date="2025-08-04T11:06:00Z" w16du:dateUtc="2025-08-04T09:06:00Z">
              <w:r w:rsidR="00266491" w:rsidRPr="003572E1" w:rsidDel="006A77EB">
                <w:rPr>
                  <w:rFonts w:ascii="Aptos" w:hAnsi="Aptos" w:cs="Arial"/>
                  <w:i/>
                  <w:iCs/>
                  <w:sz w:val="16"/>
                  <w:szCs w:val="16"/>
                  <w:rPrChange w:id="88" w:author="Mirońska Agnieszka" w:date="2025-12-02T10:30:00Z" w16du:dateUtc="2025-12-02T09:30:00Z">
                    <w:rPr>
                      <w:rFonts w:ascii="Arial Narrow" w:hAnsi="Arial Narrow" w:cs="Arial"/>
                      <w:i/>
                      <w:iCs/>
                      <w:sz w:val="16"/>
                      <w:szCs w:val="16"/>
                    </w:rPr>
                  </w:rPrChange>
                </w:rPr>
                <w:delText>lub</w:delText>
              </w:r>
            </w:del>
            <w:ins w:id="89" w:author="Chmielewska Aleksandra (01006342)" w:date="2025-08-04T11:06:00Z" w16du:dateUtc="2025-08-04T09:06:00Z">
              <w:r w:rsidR="006A77EB" w:rsidRPr="003572E1">
                <w:rPr>
                  <w:rFonts w:ascii="Aptos" w:hAnsi="Aptos" w:cs="Arial"/>
                  <w:i/>
                  <w:iCs/>
                  <w:sz w:val="16"/>
                  <w:szCs w:val="16"/>
                  <w:rPrChange w:id="90" w:author="Mirońska Agnieszka" w:date="2025-12-02T10:30:00Z" w16du:dateUtc="2025-12-02T09:30:00Z">
                    <w:rPr>
                      <w:rFonts w:ascii="Arial Narrow" w:hAnsi="Arial Narrow" w:cs="Arial"/>
                      <w:i/>
                      <w:iCs/>
                      <w:sz w:val="16"/>
                      <w:szCs w:val="16"/>
                    </w:rPr>
                  </w:rPrChange>
                </w:rPr>
                <w:t>albo</w:t>
              </w:r>
            </w:ins>
            <w:r w:rsidR="00266491" w:rsidRPr="003572E1">
              <w:rPr>
                <w:rFonts w:ascii="Aptos" w:hAnsi="Aptos" w:cs="Arial"/>
                <w:i/>
                <w:iCs/>
                <w:sz w:val="16"/>
                <w:szCs w:val="16"/>
                <w:rPrChange w:id="91" w:author="Mirońska Agnieszka" w:date="2025-12-02T10:30:00Z" w16du:dateUtc="2025-12-02T09:30:00Z">
                  <w:rPr>
                    <w:rFonts w:ascii="Arial Narrow" w:hAnsi="Arial Narrow" w:cs="Arial"/>
                    <w:i/>
                    <w:iCs/>
                    <w:sz w:val="16"/>
                    <w:szCs w:val="16"/>
                  </w:rPr>
                </w:rPrChange>
              </w:rPr>
              <w:t xml:space="preserve"> KRS</w:t>
            </w:r>
            <w:r w:rsidR="00266491" w:rsidRPr="003572E1">
              <w:rPr>
                <w:rFonts w:ascii="Aptos" w:hAnsi="Aptos" w:cs="Arial"/>
                <w:sz w:val="16"/>
                <w:szCs w:val="16"/>
                <w:rPrChange w:id="92" w:author="Mirońska Agnieszka" w:date="2025-12-02T10:30:00Z" w16du:dateUtc="2025-12-02T09:30:00Z">
                  <w:rPr>
                    <w:rFonts w:ascii="Arial Narrow" w:hAnsi="Arial Narrow" w:cs="Arial"/>
                    <w:sz w:val="16"/>
                    <w:szCs w:val="16"/>
                  </w:rPr>
                </w:rPrChange>
              </w:rPr>
              <w:t>)</w:t>
            </w:r>
            <w:ins w:id="93" w:author="Chmielewska Aleksandra (01006342)" w:date="2025-08-04T11:07:00Z" w16du:dateUtc="2025-08-04T09:07:00Z">
              <w:r w:rsidR="006A77EB" w:rsidRPr="003572E1">
                <w:rPr>
                  <w:rFonts w:ascii="Aptos" w:hAnsi="Aptos" w:cs="Arial"/>
                  <w:sz w:val="16"/>
                  <w:szCs w:val="16"/>
                  <w:rPrChange w:id="94" w:author="Mirońska Agnieszka" w:date="2025-12-02T10:30:00Z" w16du:dateUtc="2025-12-02T09:30:00Z">
                    <w:rPr>
                      <w:rFonts w:ascii="Arial Narrow" w:hAnsi="Arial Narrow" w:cs="Arial"/>
                      <w:sz w:val="16"/>
                      <w:szCs w:val="16"/>
                    </w:rPr>
                  </w:rPrChange>
                </w:rPr>
                <w:t xml:space="preserve"> </w:t>
              </w:r>
            </w:ins>
          </w:p>
          <w:p w14:paraId="0497A2C1" w14:textId="3D19EF38" w:rsidR="00F7055C" w:rsidRPr="003572E1" w:rsidRDefault="00F7055C" w:rsidP="00184ECE">
            <w:pPr>
              <w:jc w:val="both"/>
              <w:rPr>
                <w:rFonts w:ascii="Aptos" w:hAnsi="Aptos" w:cs="Arial"/>
                <w:sz w:val="18"/>
                <w:szCs w:val="18"/>
                <w:rPrChange w:id="95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3572E1">
              <w:rPr>
                <w:rFonts w:ascii="Aptos" w:hAnsi="Aptos" w:cs="Arial"/>
                <w:sz w:val="16"/>
                <w:szCs w:val="16"/>
                <w:rPrChange w:id="96" w:author="Mirońska Agnieszka" w:date="2025-12-02T10:30:00Z" w16du:dateUtc="2025-12-02T09:30:00Z">
                  <w:rPr>
                    <w:rFonts w:ascii="Arial Narrow" w:hAnsi="Arial Narrow" w:cs="Arial"/>
                    <w:sz w:val="16"/>
                    <w:szCs w:val="16"/>
                  </w:rPr>
                </w:rPrChange>
              </w:rPr>
              <w:t xml:space="preserve">numer </w:t>
            </w:r>
            <w:r w:rsidR="002D7C4D" w:rsidRPr="003572E1">
              <w:rPr>
                <w:rFonts w:ascii="Aptos" w:hAnsi="Aptos" w:cs="Arial"/>
                <w:sz w:val="16"/>
                <w:szCs w:val="16"/>
                <w:rPrChange w:id="97" w:author="Mirońska Agnieszka" w:date="2025-12-02T10:30:00Z" w16du:dateUtc="2025-12-02T09:30:00Z">
                  <w:rPr>
                    <w:rFonts w:ascii="Arial Narrow" w:hAnsi="Arial Narrow" w:cs="Arial"/>
                    <w:sz w:val="16"/>
                    <w:szCs w:val="16"/>
                  </w:rPr>
                </w:rPrChange>
              </w:rPr>
              <w:t>KRS</w:t>
            </w:r>
            <w:r w:rsidRPr="003572E1">
              <w:rPr>
                <w:rFonts w:ascii="Aptos" w:hAnsi="Aptos"/>
                <w:sz w:val="20"/>
                <w:szCs w:val="20"/>
                <w:rPrChange w:id="98" w:author="Mirońska Agnieszka" w:date="2025-12-02T10:30:00Z" w16du:dateUtc="2025-12-02T09:30:00Z">
                  <w:rPr>
                    <w:rFonts w:ascii="Arial Narrow" w:hAnsi="Arial Narrow"/>
                    <w:sz w:val="20"/>
                    <w:szCs w:val="20"/>
                  </w:rPr>
                </w:rPrChange>
              </w:rPr>
              <w:t>:</w:t>
            </w:r>
          </w:p>
        </w:tc>
        <w:tc>
          <w:tcPr>
            <w:tcW w:w="6662" w:type="dxa"/>
            <w:gridSpan w:val="3"/>
            <w:vAlign w:val="center"/>
            <w:tcPrChange w:id="99" w:author="Chmielewska Aleksandra (01006342)" w:date="2025-08-04T11:07:00Z" w16du:dateUtc="2025-08-04T09:07:00Z">
              <w:tcPr>
                <w:tcW w:w="6946" w:type="dxa"/>
                <w:gridSpan w:val="3"/>
                <w:vAlign w:val="center"/>
              </w:tcPr>
            </w:tcPrChange>
          </w:tcPr>
          <w:p w14:paraId="484B78EA" w14:textId="77777777" w:rsidR="00F7055C" w:rsidRPr="003572E1" w:rsidRDefault="00F7055C" w:rsidP="00184ECE">
            <w:pPr>
              <w:jc w:val="both"/>
              <w:rPr>
                <w:rFonts w:ascii="Aptos" w:hAnsi="Aptos" w:cs="Arial"/>
                <w:sz w:val="18"/>
                <w:szCs w:val="18"/>
                <w:rPrChange w:id="100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</w:p>
          <w:p w14:paraId="126A88B2" w14:textId="77777777" w:rsidR="00F7055C" w:rsidRPr="003572E1" w:rsidRDefault="00F7055C" w:rsidP="00184ECE">
            <w:pPr>
              <w:jc w:val="both"/>
              <w:rPr>
                <w:rFonts w:ascii="Aptos" w:hAnsi="Aptos" w:cs="Arial"/>
                <w:sz w:val="18"/>
                <w:szCs w:val="18"/>
                <w:rPrChange w:id="101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</w:p>
        </w:tc>
      </w:tr>
      <w:tr w:rsidR="00F7055C" w:rsidRPr="003572E1" w14:paraId="28900FA4" w14:textId="77777777" w:rsidTr="006A77EB">
        <w:tblPrEx>
          <w:tblW w:w="9209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102" w:author="Chmielewska Aleksandra (01006342)" w:date="2025-08-04T11:07:00Z" w16du:dateUtc="2025-08-04T09:07:00Z">
            <w:tblPrEx>
              <w:tblW w:w="92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454"/>
          <w:trPrChange w:id="103" w:author="Chmielewska Aleksandra (01006342)" w:date="2025-08-04T11:07:00Z" w16du:dateUtc="2025-08-04T09:07:00Z">
            <w:trPr>
              <w:cantSplit/>
              <w:trHeight w:val="454"/>
            </w:trPr>
          </w:trPrChange>
        </w:trPr>
        <w:tc>
          <w:tcPr>
            <w:tcW w:w="2547" w:type="dxa"/>
            <w:gridSpan w:val="4"/>
            <w:vAlign w:val="center"/>
            <w:tcPrChange w:id="104" w:author="Chmielewska Aleksandra (01006342)" w:date="2025-08-04T11:07:00Z" w16du:dateUtc="2025-08-04T09:07:00Z">
              <w:tcPr>
                <w:tcW w:w="2263" w:type="dxa"/>
                <w:gridSpan w:val="4"/>
                <w:vAlign w:val="center"/>
              </w:tcPr>
            </w:tcPrChange>
          </w:tcPr>
          <w:p w14:paraId="646AC1B9" w14:textId="77777777" w:rsidR="00F7055C" w:rsidRPr="003572E1" w:rsidRDefault="00F7055C" w:rsidP="00184ECE">
            <w:pPr>
              <w:jc w:val="both"/>
              <w:rPr>
                <w:rFonts w:ascii="Aptos" w:hAnsi="Aptos" w:cs="Arial"/>
                <w:sz w:val="16"/>
                <w:szCs w:val="16"/>
                <w:rPrChange w:id="105" w:author="Mirońska Agnieszka" w:date="2025-12-02T10:30:00Z" w16du:dateUtc="2025-12-02T09:30:00Z">
                  <w:rPr>
                    <w:rFonts w:ascii="Arial Narrow" w:hAnsi="Arial Narrow" w:cs="Arial"/>
                    <w:sz w:val="16"/>
                    <w:szCs w:val="16"/>
                  </w:rPr>
                </w:rPrChange>
              </w:rPr>
            </w:pPr>
            <w:r w:rsidRPr="003572E1">
              <w:rPr>
                <w:rFonts w:ascii="Aptos" w:hAnsi="Aptos" w:cs="Arial"/>
                <w:sz w:val="16"/>
                <w:szCs w:val="16"/>
                <w:rPrChange w:id="106" w:author="Mirońska Agnieszka" w:date="2025-12-02T10:30:00Z" w16du:dateUtc="2025-12-02T09:30:00Z">
                  <w:rPr>
                    <w:rFonts w:ascii="Arial Narrow" w:hAnsi="Arial Narrow" w:cs="Arial"/>
                    <w:sz w:val="16"/>
                    <w:szCs w:val="16"/>
                  </w:rPr>
                </w:rPrChange>
              </w:rPr>
              <w:t>Imię nazwisko osoby/osób reprezentujących Wykonawcę</w:t>
            </w:r>
          </w:p>
        </w:tc>
        <w:tc>
          <w:tcPr>
            <w:tcW w:w="6662" w:type="dxa"/>
            <w:gridSpan w:val="3"/>
            <w:vAlign w:val="center"/>
            <w:tcPrChange w:id="107" w:author="Chmielewska Aleksandra (01006342)" w:date="2025-08-04T11:07:00Z" w16du:dateUtc="2025-08-04T09:07:00Z">
              <w:tcPr>
                <w:tcW w:w="6946" w:type="dxa"/>
                <w:gridSpan w:val="3"/>
                <w:vAlign w:val="center"/>
              </w:tcPr>
            </w:tcPrChange>
          </w:tcPr>
          <w:p w14:paraId="6E96C1A7" w14:textId="77777777" w:rsidR="00F7055C" w:rsidRPr="003572E1" w:rsidRDefault="00F7055C" w:rsidP="00184ECE">
            <w:pPr>
              <w:jc w:val="both"/>
              <w:rPr>
                <w:rFonts w:ascii="Aptos" w:hAnsi="Aptos" w:cs="Arial"/>
                <w:sz w:val="18"/>
                <w:szCs w:val="18"/>
                <w:rPrChange w:id="108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</w:p>
        </w:tc>
      </w:tr>
      <w:tr w:rsidR="00F7055C" w:rsidRPr="003572E1" w14:paraId="15797B55" w14:textId="77777777" w:rsidTr="006A77EB">
        <w:tblPrEx>
          <w:tblW w:w="9209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109" w:author="Chmielewska Aleksandra (01006342)" w:date="2025-08-04T11:07:00Z" w16du:dateUtc="2025-08-04T09:07:00Z">
            <w:tblPrEx>
              <w:tblW w:w="92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hRule="exact" w:val="454"/>
          <w:trPrChange w:id="110" w:author="Chmielewska Aleksandra (01006342)" w:date="2025-08-04T11:07:00Z" w16du:dateUtc="2025-08-04T09:07:00Z">
            <w:trPr>
              <w:trHeight w:hRule="exact" w:val="454"/>
            </w:trPr>
          </w:trPrChange>
        </w:trPr>
        <w:tc>
          <w:tcPr>
            <w:tcW w:w="1179" w:type="dxa"/>
            <w:gridSpan w:val="2"/>
            <w:vMerge w:val="restart"/>
            <w:vAlign w:val="center"/>
            <w:tcPrChange w:id="111" w:author="Chmielewska Aleksandra (01006342)" w:date="2025-08-04T11:07:00Z" w16du:dateUtc="2025-08-04T09:07:00Z">
              <w:tcPr>
                <w:tcW w:w="1179" w:type="dxa"/>
                <w:gridSpan w:val="2"/>
                <w:vMerge w:val="restart"/>
                <w:vAlign w:val="center"/>
              </w:tcPr>
            </w:tcPrChange>
          </w:tcPr>
          <w:p w14:paraId="39B4D6AD" w14:textId="77777777" w:rsidR="00F7055C" w:rsidRPr="003572E1" w:rsidRDefault="00F7055C" w:rsidP="00184ECE">
            <w:pPr>
              <w:pStyle w:val="Nagwek"/>
              <w:tabs>
                <w:tab w:val="clear" w:pos="4536"/>
                <w:tab w:val="clear" w:pos="9072"/>
              </w:tabs>
              <w:ind w:left="110"/>
              <w:jc w:val="both"/>
              <w:rPr>
                <w:rFonts w:ascii="Aptos" w:hAnsi="Aptos" w:cs="Arial"/>
                <w:b/>
                <w:sz w:val="18"/>
                <w:szCs w:val="18"/>
                <w:rPrChange w:id="112" w:author="Mirońska Agnieszka" w:date="2025-12-02T10:30:00Z" w16du:dateUtc="2025-12-02T09:30:00Z">
                  <w:rPr>
                    <w:rFonts w:ascii="Arial Narrow" w:hAnsi="Arial Narrow" w:cs="Arial"/>
                    <w:b/>
                    <w:sz w:val="18"/>
                    <w:szCs w:val="18"/>
                  </w:rPr>
                </w:rPrChange>
              </w:rPr>
            </w:pPr>
            <w:r w:rsidRPr="003572E1">
              <w:rPr>
                <w:rFonts w:ascii="Aptos" w:hAnsi="Aptos" w:cs="Arial"/>
                <w:b/>
                <w:sz w:val="18"/>
                <w:szCs w:val="18"/>
                <w:rPrChange w:id="113" w:author="Mirońska Agnieszka" w:date="2025-12-02T10:30:00Z" w16du:dateUtc="2025-12-02T09:30:00Z">
                  <w:rPr>
                    <w:rFonts w:ascii="Arial Narrow" w:hAnsi="Arial Narrow" w:cs="Arial"/>
                    <w:b/>
                    <w:sz w:val="18"/>
                    <w:szCs w:val="18"/>
                  </w:rPr>
                </w:rPrChange>
              </w:rPr>
              <w:t>Kontakt</w:t>
            </w:r>
          </w:p>
        </w:tc>
        <w:tc>
          <w:tcPr>
            <w:tcW w:w="4669" w:type="dxa"/>
            <w:gridSpan w:val="4"/>
            <w:vAlign w:val="center"/>
            <w:tcPrChange w:id="114" w:author="Chmielewska Aleksandra (01006342)" w:date="2025-08-04T11:07:00Z" w16du:dateUtc="2025-08-04T09:07:00Z">
              <w:tcPr>
                <w:tcW w:w="4666" w:type="dxa"/>
                <w:gridSpan w:val="4"/>
                <w:vAlign w:val="center"/>
              </w:tcPr>
            </w:tcPrChange>
          </w:tcPr>
          <w:p w14:paraId="699C8B5A" w14:textId="77777777" w:rsidR="00F7055C" w:rsidRPr="003572E1" w:rsidRDefault="00F7055C" w:rsidP="00184ECE">
            <w:pPr>
              <w:jc w:val="both"/>
              <w:rPr>
                <w:rFonts w:ascii="Aptos" w:hAnsi="Aptos" w:cs="Arial"/>
                <w:sz w:val="20"/>
                <w:szCs w:val="20"/>
                <w:vertAlign w:val="subscript"/>
                <w:rPrChange w:id="115" w:author="Mirońska Agnieszka" w:date="2025-12-02T10:30:00Z" w16du:dateUtc="2025-12-02T09:30:00Z">
                  <w:rPr>
                    <w:rFonts w:ascii="Arial Narrow" w:hAnsi="Arial Narrow" w:cs="Arial"/>
                    <w:sz w:val="20"/>
                    <w:szCs w:val="20"/>
                    <w:vertAlign w:val="subscript"/>
                  </w:rPr>
                </w:rPrChange>
              </w:rPr>
            </w:pPr>
            <w:r w:rsidRPr="003572E1">
              <w:rPr>
                <w:rFonts w:ascii="Aptos" w:hAnsi="Aptos" w:cs="Arial"/>
                <w:sz w:val="20"/>
                <w:szCs w:val="20"/>
                <w:bdr w:val="single" w:sz="4" w:space="0" w:color="auto"/>
                <w:rPrChange w:id="116" w:author="Mirońska Agnieszka" w:date="2025-12-02T10:30:00Z" w16du:dateUtc="2025-12-02T09:30:00Z">
                  <w:rPr>
                    <w:rFonts w:ascii="Arial Narrow" w:hAnsi="Arial Narrow" w:cs="Arial"/>
                    <w:sz w:val="20"/>
                    <w:szCs w:val="20"/>
                    <w:bdr w:val="single" w:sz="4" w:space="0" w:color="auto"/>
                  </w:rPr>
                </w:rPrChange>
              </w:rPr>
              <w:sym w:font="Wingdings" w:char="F028"/>
            </w:r>
            <w:r w:rsidRPr="003572E1">
              <w:rPr>
                <w:rFonts w:ascii="Aptos" w:hAnsi="Aptos" w:cs="Arial"/>
                <w:sz w:val="18"/>
                <w:szCs w:val="18"/>
                <w:bdr w:val="single" w:sz="4" w:space="0" w:color="auto"/>
                <w:rPrChange w:id="117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  <w:bdr w:val="single" w:sz="4" w:space="0" w:color="auto"/>
                  </w:rPr>
                </w:rPrChange>
              </w:rPr>
              <w:t xml:space="preserve">                                            </w:t>
            </w:r>
            <w:r w:rsidRPr="003572E1">
              <w:rPr>
                <w:rFonts w:ascii="Aptos" w:hAnsi="Aptos" w:cs="Arial"/>
                <w:sz w:val="18"/>
                <w:szCs w:val="18"/>
                <w:rPrChange w:id="118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t xml:space="preserve">                                                                           </w:t>
            </w:r>
            <w:r w:rsidRPr="003572E1">
              <w:rPr>
                <w:rFonts w:ascii="Aptos" w:hAnsi="Aptos" w:cs="Arial"/>
                <w:sz w:val="20"/>
                <w:szCs w:val="20"/>
                <w:rPrChange w:id="119" w:author="Mirońska Agnieszka" w:date="2025-12-02T10:30:00Z" w16du:dateUtc="2025-12-02T09:30:00Z">
                  <w:rPr>
                    <w:rFonts w:ascii="Arial Narrow" w:hAnsi="Arial Narrow" w:cs="Arial"/>
                    <w:sz w:val="20"/>
                    <w:szCs w:val="20"/>
                  </w:rPr>
                </w:rPrChange>
              </w:rPr>
              <w:t xml:space="preserve">                                                                                                                              </w:t>
            </w:r>
          </w:p>
        </w:tc>
        <w:tc>
          <w:tcPr>
            <w:tcW w:w="3361" w:type="dxa"/>
            <w:tcBorders>
              <w:bottom w:val="nil"/>
            </w:tcBorders>
            <w:vAlign w:val="center"/>
            <w:tcPrChange w:id="120" w:author="Chmielewska Aleksandra (01006342)" w:date="2025-08-04T11:07:00Z" w16du:dateUtc="2025-08-04T09:07:00Z">
              <w:tcPr>
                <w:tcW w:w="3364" w:type="dxa"/>
                <w:tcBorders>
                  <w:bottom w:val="nil"/>
                </w:tcBorders>
                <w:vAlign w:val="center"/>
              </w:tcPr>
            </w:tcPrChange>
          </w:tcPr>
          <w:p w14:paraId="359AFA1A" w14:textId="77777777" w:rsidR="00F7055C" w:rsidRPr="003572E1" w:rsidRDefault="00F7055C" w:rsidP="00184ECE">
            <w:pPr>
              <w:jc w:val="both"/>
              <w:rPr>
                <w:rFonts w:ascii="Aptos" w:hAnsi="Aptos" w:cs="Arial"/>
                <w:sz w:val="18"/>
                <w:szCs w:val="18"/>
                <w:rPrChange w:id="121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3572E1">
              <w:rPr>
                <w:rFonts w:ascii="Aptos" w:hAnsi="Aptos" w:cs="Arial"/>
                <w:b/>
                <w:rPrChange w:id="122" w:author="Mirońska Agnieszka" w:date="2025-12-02T10:30:00Z" w16du:dateUtc="2025-12-02T09:30:00Z">
                  <w:rPr>
                    <w:rFonts w:ascii="Arial Narrow" w:hAnsi="Arial Narrow" w:cs="Arial"/>
                    <w:b/>
                  </w:rPr>
                </w:rPrChange>
              </w:rPr>
              <w:sym w:font="Wingdings" w:char="F029"/>
            </w:r>
            <w:r w:rsidRPr="003572E1">
              <w:rPr>
                <w:rFonts w:ascii="Aptos" w:hAnsi="Aptos" w:cs="Arial"/>
                <w:sz w:val="22"/>
                <w:szCs w:val="22"/>
                <w:rPrChange w:id="123" w:author="Mirońska Agnieszka" w:date="2025-12-02T10:30:00Z" w16du:dateUtc="2025-12-02T09:30:00Z">
                  <w:rPr>
                    <w:rFonts w:ascii="Arial Narrow" w:hAnsi="Arial Narrow" w:cs="Arial"/>
                    <w:sz w:val="22"/>
                    <w:szCs w:val="22"/>
                  </w:rPr>
                </w:rPrChange>
              </w:rPr>
              <w:t xml:space="preserve">  </w:t>
            </w:r>
            <w:r w:rsidRPr="003572E1">
              <w:rPr>
                <w:rFonts w:ascii="Aptos" w:hAnsi="Aptos" w:cs="Arial"/>
                <w:sz w:val="18"/>
                <w:szCs w:val="18"/>
                <w:rPrChange w:id="124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t xml:space="preserve">                                                                  </w:t>
            </w:r>
            <w:r w:rsidRPr="003572E1">
              <w:rPr>
                <w:rFonts w:ascii="Aptos" w:hAnsi="Aptos" w:cs="Arial"/>
                <w:sz w:val="18"/>
                <w:szCs w:val="18"/>
                <w:vertAlign w:val="subscript"/>
                <w:rPrChange w:id="125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  <w:vertAlign w:val="subscript"/>
                  </w:rPr>
                </w:rPrChange>
              </w:rPr>
              <w:t>.</w:t>
            </w:r>
            <w:r w:rsidRPr="003572E1">
              <w:rPr>
                <w:rFonts w:ascii="Aptos" w:hAnsi="Aptos" w:cs="Arial"/>
                <w:sz w:val="18"/>
                <w:szCs w:val="18"/>
                <w:rPrChange w:id="126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t xml:space="preserve">                                                                   </w:t>
            </w:r>
          </w:p>
        </w:tc>
      </w:tr>
      <w:tr w:rsidR="00184ECE" w:rsidRPr="003572E1" w14:paraId="399BA3A5" w14:textId="77777777" w:rsidTr="00CE14DE">
        <w:trPr>
          <w:trHeight w:hRule="exact" w:val="649"/>
        </w:trPr>
        <w:tc>
          <w:tcPr>
            <w:tcW w:w="1179" w:type="dxa"/>
            <w:gridSpan w:val="2"/>
            <w:vMerge/>
            <w:vAlign w:val="center"/>
          </w:tcPr>
          <w:p w14:paraId="09B42E38" w14:textId="77777777" w:rsidR="00184ECE" w:rsidRPr="003572E1" w:rsidRDefault="00184ECE" w:rsidP="00184ECE">
            <w:pPr>
              <w:pStyle w:val="Nagwek"/>
              <w:tabs>
                <w:tab w:val="clear" w:pos="4536"/>
                <w:tab w:val="clear" w:pos="9072"/>
              </w:tabs>
              <w:ind w:left="110"/>
              <w:jc w:val="both"/>
              <w:rPr>
                <w:rFonts w:ascii="Aptos" w:hAnsi="Aptos"/>
                <w:rPrChange w:id="127" w:author="Mirońska Agnieszka" w:date="2025-12-02T10:30:00Z" w16du:dateUtc="2025-12-02T09:30:00Z">
                  <w:rPr>
                    <w:rFonts w:ascii="Arial Narrow" w:hAnsi="Arial Narrow"/>
                  </w:rPr>
                </w:rPrChange>
              </w:rPr>
            </w:pPr>
          </w:p>
        </w:tc>
        <w:tc>
          <w:tcPr>
            <w:tcW w:w="8030" w:type="dxa"/>
            <w:gridSpan w:val="5"/>
            <w:vAlign w:val="bottom"/>
          </w:tcPr>
          <w:p w14:paraId="605DC966" w14:textId="1FBEA28A" w:rsidR="00184ECE" w:rsidRPr="003572E1" w:rsidDel="006A77EB" w:rsidRDefault="00184ECE" w:rsidP="00184ECE">
            <w:pPr>
              <w:jc w:val="both"/>
              <w:rPr>
                <w:del w:id="128" w:author="Chmielewska Aleksandra (01006342)" w:date="2025-08-04T11:08:00Z" w16du:dateUtc="2025-08-04T09:08:00Z"/>
                <w:rFonts w:ascii="Aptos" w:hAnsi="Aptos" w:cs="Arial"/>
                <w:i/>
                <w:sz w:val="16"/>
                <w:szCs w:val="16"/>
                <w:rPrChange w:id="129" w:author="Mirońska Agnieszka" w:date="2025-12-02T10:30:00Z" w16du:dateUtc="2025-12-02T09:30:00Z">
                  <w:rPr>
                    <w:del w:id="130" w:author="Chmielewska Aleksandra (01006342)" w:date="2025-08-04T11:08:00Z" w16du:dateUtc="2025-08-04T09:08:00Z"/>
                    <w:rFonts w:ascii="Arial Narrow" w:hAnsi="Arial Narrow" w:cs="Arial"/>
                    <w:i/>
                    <w:sz w:val="16"/>
                    <w:szCs w:val="16"/>
                  </w:rPr>
                </w:rPrChange>
              </w:rPr>
            </w:pPr>
            <w:r w:rsidRPr="003572E1">
              <w:rPr>
                <w:rFonts w:ascii="Aptos" w:hAnsi="Aptos" w:cs="Arial"/>
                <w:i/>
                <w:sz w:val="16"/>
                <w:szCs w:val="16"/>
                <w:rPrChange w:id="131" w:author="Mirońska Agnieszka" w:date="2025-12-02T10:30:00Z" w16du:dateUtc="2025-12-02T09:30:00Z">
                  <w:rPr>
                    <w:rFonts w:ascii="Arial Narrow" w:hAnsi="Arial Narrow" w:cs="Arial"/>
                    <w:i/>
                    <w:sz w:val="16"/>
                    <w:szCs w:val="16"/>
                  </w:rPr>
                </w:rPrChange>
              </w:rPr>
              <w:t>e-mail:</w:t>
            </w:r>
          </w:p>
          <w:p w14:paraId="09043619" w14:textId="6E8FED85" w:rsidR="00184ECE" w:rsidRPr="003572E1" w:rsidRDefault="00184ECE" w:rsidP="00184ECE">
            <w:pPr>
              <w:jc w:val="both"/>
              <w:rPr>
                <w:rFonts w:ascii="Aptos" w:hAnsi="Aptos" w:cs="Arial"/>
                <w:sz w:val="18"/>
                <w:szCs w:val="18"/>
                <w:rPrChange w:id="132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del w:id="133" w:author="Chmielewska Aleksandra (01006342)" w:date="2025-08-04T11:08:00Z" w16du:dateUtc="2025-08-04T09:08:00Z">
              <w:r w:rsidRPr="003572E1" w:rsidDel="006A77EB">
                <w:rPr>
                  <w:rFonts w:ascii="Aptos" w:hAnsi="Aptos" w:cs="Arial"/>
                  <w:sz w:val="18"/>
                  <w:szCs w:val="18"/>
                  <w:rPrChange w:id="134" w:author="Mirońska Agnieszka" w:date="2025-12-02T10:30:00Z" w16du:dateUtc="2025-12-02T09:30:00Z">
                    <w:rPr>
                      <w:rFonts w:ascii="Arial Narrow" w:hAnsi="Arial Narrow" w:cs="Arial"/>
                      <w:sz w:val="18"/>
                      <w:szCs w:val="18"/>
                    </w:rPr>
                  </w:rPrChange>
                </w:rPr>
                <w:delText xml:space="preserve"> </w:delText>
              </w:r>
            </w:del>
            <w:r w:rsidRPr="003572E1">
              <w:rPr>
                <w:rFonts w:ascii="Aptos" w:hAnsi="Aptos" w:cs="Arial"/>
                <w:sz w:val="18"/>
                <w:szCs w:val="18"/>
                <w:rPrChange w:id="135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t xml:space="preserve">                                                                  </w:t>
            </w:r>
          </w:p>
          <w:p w14:paraId="019C0566" w14:textId="77777777" w:rsidR="00184ECE" w:rsidRPr="003572E1" w:rsidRDefault="00184ECE" w:rsidP="00184ECE">
            <w:pPr>
              <w:spacing w:before="60"/>
              <w:jc w:val="both"/>
              <w:rPr>
                <w:rFonts w:ascii="Aptos" w:hAnsi="Aptos" w:cs="Arial"/>
                <w:sz w:val="16"/>
                <w:szCs w:val="16"/>
                <w:rPrChange w:id="136" w:author="Mirońska Agnieszka" w:date="2025-12-02T10:30:00Z" w16du:dateUtc="2025-12-02T09:30:00Z">
                  <w:rPr>
                    <w:rFonts w:ascii="Arial Narrow" w:hAnsi="Arial Narrow" w:cs="Arial"/>
                    <w:sz w:val="16"/>
                    <w:szCs w:val="16"/>
                  </w:rPr>
                </w:rPrChange>
              </w:rPr>
            </w:pPr>
            <w:r w:rsidRPr="003572E1">
              <w:rPr>
                <w:rFonts w:ascii="Aptos" w:hAnsi="Aptos" w:cs="Arial"/>
                <w:sz w:val="16"/>
                <w:szCs w:val="16"/>
                <w:rPrChange w:id="137" w:author="Mirońska Agnieszka" w:date="2025-12-02T10:30:00Z" w16du:dateUtc="2025-12-02T09:30:00Z">
                  <w:rPr>
                    <w:rFonts w:ascii="Arial Narrow" w:hAnsi="Arial Narrow" w:cs="Arial"/>
                    <w:sz w:val="16"/>
                    <w:szCs w:val="16"/>
                  </w:rPr>
                </w:rPrChange>
              </w:rPr>
              <w:t>..............................................................................................................................................................</w:t>
            </w:r>
          </w:p>
          <w:p w14:paraId="5987C2E4" w14:textId="77777777" w:rsidR="00184ECE" w:rsidRPr="003572E1" w:rsidRDefault="00184ECE" w:rsidP="00FA4F92">
            <w:pPr>
              <w:jc w:val="both"/>
              <w:rPr>
                <w:rFonts w:ascii="Aptos" w:hAnsi="Aptos"/>
                <w:sz w:val="20"/>
                <w:szCs w:val="20"/>
                <w:vertAlign w:val="subscript"/>
                <w:rPrChange w:id="138" w:author="Mirońska Agnieszka" w:date="2025-12-02T10:30:00Z" w16du:dateUtc="2025-12-02T09:30:00Z">
                  <w:rPr>
                    <w:rFonts w:ascii="Arial Narrow" w:hAnsi="Arial Narrow"/>
                    <w:sz w:val="20"/>
                    <w:szCs w:val="20"/>
                    <w:vertAlign w:val="subscript"/>
                  </w:rPr>
                </w:rPrChange>
              </w:rPr>
            </w:pPr>
            <w:r w:rsidRPr="003572E1">
              <w:rPr>
                <w:rFonts w:ascii="Aptos" w:hAnsi="Aptos"/>
                <w:sz w:val="16"/>
                <w:szCs w:val="16"/>
                <w:vertAlign w:val="subscript"/>
                <w:rPrChange w:id="139" w:author="Mirońska Agnieszka" w:date="2025-12-02T10:30:00Z" w16du:dateUtc="2025-12-02T09:30:00Z">
                  <w:rPr>
                    <w:rFonts w:ascii="Arial Narrow" w:hAnsi="Arial Narrow"/>
                    <w:sz w:val="16"/>
                    <w:szCs w:val="16"/>
                    <w:vertAlign w:val="subscript"/>
                  </w:rPr>
                </w:rPrChange>
              </w:rPr>
              <w:t>.....................................................................................................</w:t>
            </w:r>
          </w:p>
          <w:p w14:paraId="484C7E71" w14:textId="77777777" w:rsidR="00184ECE" w:rsidRPr="003572E1" w:rsidRDefault="00184ECE" w:rsidP="00184ECE">
            <w:pPr>
              <w:jc w:val="both"/>
              <w:rPr>
                <w:rFonts w:ascii="Aptos" w:hAnsi="Aptos"/>
                <w:sz w:val="18"/>
                <w:rPrChange w:id="140" w:author="Mirońska Agnieszka" w:date="2025-12-02T10:30:00Z" w16du:dateUtc="2025-12-02T09:30:00Z">
                  <w:rPr>
                    <w:rFonts w:ascii="Arial Narrow" w:hAnsi="Arial Narrow"/>
                    <w:sz w:val="18"/>
                  </w:rPr>
                </w:rPrChange>
              </w:rPr>
            </w:pPr>
            <w:r w:rsidRPr="003572E1">
              <w:rPr>
                <w:rFonts w:ascii="Aptos" w:hAnsi="Aptos" w:cs="Arial"/>
                <w:sz w:val="18"/>
                <w:szCs w:val="18"/>
                <w:rPrChange w:id="141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t xml:space="preserve">                                                                       </w:t>
            </w:r>
          </w:p>
        </w:tc>
      </w:tr>
      <w:tr w:rsidR="00F7055C" w:rsidRPr="003572E1" w14:paraId="4B17D234" w14:textId="77777777" w:rsidTr="006A77EB">
        <w:tblPrEx>
          <w:tblW w:w="9209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142" w:author="Chmielewska Aleksandra (01006342)" w:date="2025-08-04T11:07:00Z" w16du:dateUtc="2025-08-04T09:07:00Z">
            <w:tblPrEx>
              <w:tblW w:w="92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1475"/>
          <w:trPrChange w:id="143" w:author="Chmielewska Aleksandra (01006342)" w:date="2025-08-04T11:07:00Z" w16du:dateUtc="2025-08-04T09:07:00Z">
            <w:trPr>
              <w:trHeight w:val="1475"/>
            </w:trPr>
          </w:trPrChange>
        </w:trPr>
        <w:tc>
          <w:tcPr>
            <w:tcW w:w="1186" w:type="dxa"/>
            <w:gridSpan w:val="3"/>
            <w:vAlign w:val="center"/>
            <w:tcPrChange w:id="144" w:author="Chmielewska Aleksandra (01006342)" w:date="2025-08-04T11:07:00Z" w16du:dateUtc="2025-08-04T09:07:00Z">
              <w:tcPr>
                <w:tcW w:w="1186" w:type="dxa"/>
                <w:gridSpan w:val="3"/>
                <w:vAlign w:val="center"/>
              </w:tcPr>
            </w:tcPrChange>
          </w:tcPr>
          <w:p w14:paraId="57EE3BD0" w14:textId="77777777" w:rsidR="00F7055C" w:rsidRPr="003572E1" w:rsidRDefault="00F7055C" w:rsidP="00184ECE">
            <w:pPr>
              <w:pStyle w:val="Nagwek"/>
              <w:tabs>
                <w:tab w:val="clear" w:pos="4536"/>
                <w:tab w:val="clear" w:pos="9072"/>
              </w:tabs>
              <w:spacing w:after="40"/>
              <w:ind w:firstLine="110"/>
              <w:jc w:val="both"/>
              <w:rPr>
                <w:rFonts w:ascii="Aptos" w:hAnsi="Aptos" w:cs="Arial"/>
                <w:b/>
                <w:sz w:val="18"/>
                <w:szCs w:val="18"/>
                <w:rPrChange w:id="145" w:author="Mirońska Agnieszka" w:date="2025-12-02T10:30:00Z" w16du:dateUtc="2025-12-02T09:30:00Z">
                  <w:rPr>
                    <w:rFonts w:ascii="Arial Narrow" w:hAnsi="Arial Narrow" w:cs="Arial"/>
                    <w:b/>
                    <w:sz w:val="18"/>
                    <w:szCs w:val="18"/>
                  </w:rPr>
                </w:rPrChange>
              </w:rPr>
            </w:pPr>
            <w:r w:rsidRPr="003572E1">
              <w:rPr>
                <w:rFonts w:ascii="Aptos" w:hAnsi="Aptos" w:cs="Arial"/>
                <w:b/>
                <w:sz w:val="18"/>
                <w:szCs w:val="18"/>
                <w:rPrChange w:id="146" w:author="Mirońska Agnieszka" w:date="2025-12-02T10:30:00Z" w16du:dateUtc="2025-12-02T09:30:00Z">
                  <w:rPr>
                    <w:rFonts w:ascii="Arial Narrow" w:hAnsi="Arial Narrow" w:cs="Arial"/>
                    <w:b/>
                    <w:sz w:val="18"/>
                    <w:szCs w:val="18"/>
                  </w:rPr>
                </w:rPrChange>
              </w:rPr>
              <w:t>Kierownik</w:t>
            </w:r>
          </w:p>
          <w:p w14:paraId="69797466" w14:textId="77777777" w:rsidR="00F7055C" w:rsidRPr="003572E1" w:rsidRDefault="00F7055C" w:rsidP="00184ECE">
            <w:pPr>
              <w:pStyle w:val="Nagwek"/>
              <w:tabs>
                <w:tab w:val="clear" w:pos="4536"/>
                <w:tab w:val="clear" w:pos="9072"/>
              </w:tabs>
              <w:spacing w:after="40"/>
              <w:ind w:firstLine="110"/>
              <w:jc w:val="both"/>
              <w:rPr>
                <w:rFonts w:ascii="Aptos" w:hAnsi="Aptos" w:cs="Arial"/>
                <w:b/>
                <w:sz w:val="18"/>
                <w:szCs w:val="18"/>
                <w:rPrChange w:id="147" w:author="Mirońska Agnieszka" w:date="2025-12-02T10:30:00Z" w16du:dateUtc="2025-12-02T09:30:00Z">
                  <w:rPr>
                    <w:rFonts w:ascii="Arial Narrow" w:hAnsi="Arial Narrow" w:cs="Arial"/>
                    <w:b/>
                    <w:sz w:val="18"/>
                    <w:szCs w:val="18"/>
                  </w:rPr>
                </w:rPrChange>
              </w:rPr>
            </w:pPr>
            <w:r w:rsidRPr="003572E1">
              <w:rPr>
                <w:rFonts w:ascii="Aptos" w:hAnsi="Aptos" w:cs="Arial"/>
                <w:b/>
                <w:sz w:val="18"/>
                <w:szCs w:val="18"/>
                <w:rPrChange w:id="148" w:author="Mirońska Agnieszka" w:date="2025-12-02T10:30:00Z" w16du:dateUtc="2025-12-02T09:30:00Z">
                  <w:rPr>
                    <w:rFonts w:ascii="Arial Narrow" w:hAnsi="Arial Narrow" w:cs="Arial"/>
                    <w:b/>
                    <w:sz w:val="18"/>
                    <w:szCs w:val="18"/>
                  </w:rPr>
                </w:rPrChange>
              </w:rPr>
              <w:t>Budowy/</w:t>
            </w:r>
          </w:p>
          <w:p w14:paraId="73736516" w14:textId="77777777" w:rsidR="00F7055C" w:rsidRPr="003572E1" w:rsidRDefault="00F7055C" w:rsidP="00184ECE">
            <w:pPr>
              <w:pStyle w:val="Nagwek"/>
              <w:tabs>
                <w:tab w:val="clear" w:pos="4536"/>
                <w:tab w:val="clear" w:pos="9072"/>
              </w:tabs>
              <w:spacing w:before="60" w:after="120"/>
              <w:jc w:val="both"/>
              <w:rPr>
                <w:rFonts w:ascii="Aptos" w:hAnsi="Aptos"/>
                <w:rPrChange w:id="149" w:author="Mirońska Agnieszka" w:date="2025-12-02T10:30:00Z" w16du:dateUtc="2025-12-02T09:30:00Z">
                  <w:rPr>
                    <w:rFonts w:ascii="Arial Narrow" w:hAnsi="Arial Narrow"/>
                  </w:rPr>
                </w:rPrChange>
              </w:rPr>
            </w:pPr>
            <w:r w:rsidRPr="003572E1">
              <w:rPr>
                <w:rFonts w:ascii="Aptos" w:hAnsi="Aptos" w:cs="Arial"/>
                <w:b/>
                <w:sz w:val="18"/>
                <w:szCs w:val="18"/>
                <w:rPrChange w:id="150" w:author="Mirońska Agnieszka" w:date="2025-12-02T10:30:00Z" w16du:dateUtc="2025-12-02T09:30:00Z">
                  <w:rPr>
                    <w:rFonts w:ascii="Arial Narrow" w:hAnsi="Arial Narrow" w:cs="Arial"/>
                    <w:b/>
                    <w:sz w:val="18"/>
                    <w:szCs w:val="18"/>
                  </w:rPr>
                </w:rPrChange>
              </w:rPr>
              <w:t>Projektant</w:t>
            </w:r>
          </w:p>
        </w:tc>
        <w:tc>
          <w:tcPr>
            <w:tcW w:w="4662" w:type="dxa"/>
            <w:gridSpan w:val="3"/>
            <w:tcPrChange w:id="151" w:author="Chmielewska Aleksandra (01006342)" w:date="2025-08-04T11:07:00Z" w16du:dateUtc="2025-08-04T09:07:00Z">
              <w:tcPr>
                <w:tcW w:w="4666" w:type="dxa"/>
                <w:gridSpan w:val="3"/>
              </w:tcPr>
            </w:tcPrChange>
          </w:tcPr>
          <w:p w14:paraId="2CF9FCBF" w14:textId="7271424C" w:rsidR="00F7055C" w:rsidRPr="003572E1" w:rsidRDefault="00F7055C" w:rsidP="00184ECE">
            <w:pPr>
              <w:jc w:val="both"/>
              <w:rPr>
                <w:rFonts w:ascii="Aptos" w:hAnsi="Aptos" w:cs="Arial"/>
                <w:i/>
                <w:sz w:val="18"/>
                <w:szCs w:val="18"/>
                <w:rPrChange w:id="152" w:author="Mirońska Agnieszka" w:date="2025-12-02T10:30:00Z" w16du:dateUtc="2025-12-02T09:30:00Z">
                  <w:rPr>
                    <w:rFonts w:ascii="Arial Narrow" w:hAnsi="Arial Narrow" w:cs="Arial"/>
                    <w:i/>
                    <w:sz w:val="18"/>
                    <w:szCs w:val="18"/>
                  </w:rPr>
                </w:rPrChange>
              </w:rPr>
            </w:pPr>
            <w:r w:rsidRPr="003572E1">
              <w:rPr>
                <w:rFonts w:ascii="Aptos" w:hAnsi="Aptos" w:cs="Arial"/>
                <w:i/>
                <w:sz w:val="18"/>
                <w:szCs w:val="18"/>
                <w:rPrChange w:id="153" w:author="Mirońska Agnieszka" w:date="2025-12-02T10:30:00Z" w16du:dateUtc="2025-12-02T09:30:00Z">
                  <w:rPr>
                    <w:rFonts w:ascii="Arial Narrow" w:hAnsi="Arial Narrow" w:cs="Arial"/>
                    <w:i/>
                    <w:sz w:val="18"/>
                    <w:szCs w:val="18"/>
                  </w:rPr>
                </w:rPrChange>
              </w:rPr>
              <w:t xml:space="preserve">Kierownik Budowy (Imię nazwisko):  </w:t>
            </w:r>
          </w:p>
          <w:p w14:paraId="0D61F9B1" w14:textId="77777777" w:rsidR="00F7055C" w:rsidRPr="003572E1" w:rsidRDefault="00F7055C" w:rsidP="00184ECE">
            <w:pPr>
              <w:jc w:val="both"/>
              <w:rPr>
                <w:rFonts w:ascii="Aptos" w:hAnsi="Aptos" w:cs="Arial"/>
                <w:i/>
                <w:sz w:val="20"/>
                <w:szCs w:val="20"/>
                <w:rPrChange w:id="154" w:author="Mirońska Agnieszka" w:date="2025-12-02T10:30:00Z" w16du:dateUtc="2025-12-02T09:30:00Z">
                  <w:rPr>
                    <w:rFonts w:ascii="Arial Narrow" w:hAnsi="Arial Narrow" w:cs="Arial"/>
                    <w:i/>
                    <w:sz w:val="20"/>
                    <w:szCs w:val="20"/>
                  </w:rPr>
                </w:rPrChange>
              </w:rPr>
            </w:pPr>
          </w:p>
          <w:p w14:paraId="02B4A7AA" w14:textId="77777777" w:rsidR="00F7055C" w:rsidRPr="003572E1" w:rsidRDefault="00F7055C" w:rsidP="00184ECE">
            <w:pPr>
              <w:jc w:val="both"/>
              <w:rPr>
                <w:rFonts w:ascii="Aptos" w:hAnsi="Aptos" w:cs="Arial"/>
                <w:i/>
                <w:sz w:val="16"/>
                <w:szCs w:val="16"/>
                <w:rPrChange w:id="155" w:author="Mirońska Agnieszka" w:date="2025-12-02T10:30:00Z" w16du:dateUtc="2025-12-02T09:30:00Z">
                  <w:rPr>
                    <w:rFonts w:ascii="Arial Narrow" w:hAnsi="Arial Narrow" w:cs="Arial"/>
                    <w:i/>
                    <w:sz w:val="16"/>
                    <w:szCs w:val="16"/>
                  </w:rPr>
                </w:rPrChange>
              </w:rPr>
            </w:pPr>
            <w:r w:rsidRPr="003572E1">
              <w:rPr>
                <w:rFonts w:ascii="Aptos" w:hAnsi="Aptos" w:cs="Arial"/>
                <w:i/>
                <w:sz w:val="16"/>
                <w:szCs w:val="16"/>
                <w:rPrChange w:id="156" w:author="Mirońska Agnieszka" w:date="2025-12-02T10:30:00Z" w16du:dateUtc="2025-12-02T09:30:00Z">
                  <w:rPr>
                    <w:rFonts w:ascii="Arial Narrow" w:hAnsi="Arial Narrow" w:cs="Arial"/>
                    <w:i/>
                    <w:sz w:val="16"/>
                    <w:szCs w:val="16"/>
                  </w:rPr>
                </w:rPrChange>
              </w:rPr>
              <w:t>...................................................................................................</w:t>
            </w:r>
          </w:p>
          <w:p w14:paraId="6790C640" w14:textId="7E094EBF" w:rsidR="00F7055C" w:rsidRPr="003572E1" w:rsidRDefault="00F7055C" w:rsidP="00184ECE">
            <w:pPr>
              <w:jc w:val="both"/>
              <w:rPr>
                <w:rFonts w:ascii="Aptos" w:hAnsi="Aptos" w:cs="Arial"/>
                <w:i/>
                <w:sz w:val="18"/>
                <w:szCs w:val="18"/>
                <w:rPrChange w:id="157" w:author="Mirońska Agnieszka" w:date="2025-12-02T10:30:00Z" w16du:dateUtc="2025-12-02T09:30:00Z">
                  <w:rPr>
                    <w:rFonts w:ascii="Arial Narrow" w:hAnsi="Arial Narrow" w:cs="Arial"/>
                    <w:i/>
                    <w:sz w:val="18"/>
                    <w:szCs w:val="18"/>
                  </w:rPr>
                </w:rPrChange>
              </w:rPr>
            </w:pPr>
            <w:r w:rsidRPr="003572E1">
              <w:rPr>
                <w:rFonts w:ascii="Aptos" w:hAnsi="Aptos" w:cs="Arial"/>
                <w:i/>
                <w:sz w:val="18"/>
                <w:szCs w:val="18"/>
                <w:rPrChange w:id="158" w:author="Mirońska Agnieszka" w:date="2025-12-02T10:30:00Z" w16du:dateUtc="2025-12-02T09:30:00Z">
                  <w:rPr>
                    <w:rFonts w:ascii="Arial Narrow" w:hAnsi="Arial Narrow" w:cs="Arial"/>
                    <w:i/>
                    <w:sz w:val="18"/>
                    <w:szCs w:val="18"/>
                  </w:rPr>
                </w:rPrChange>
              </w:rPr>
              <w:t xml:space="preserve">Projektant (Imię nazwisko):  </w:t>
            </w:r>
          </w:p>
          <w:p w14:paraId="38126683" w14:textId="77777777" w:rsidR="00F7055C" w:rsidRPr="003572E1" w:rsidRDefault="00F7055C" w:rsidP="00184ECE">
            <w:pPr>
              <w:jc w:val="both"/>
              <w:rPr>
                <w:rFonts w:ascii="Aptos" w:hAnsi="Aptos" w:cs="Arial"/>
                <w:i/>
                <w:sz w:val="20"/>
                <w:szCs w:val="20"/>
                <w:rPrChange w:id="159" w:author="Mirońska Agnieszka" w:date="2025-12-02T10:30:00Z" w16du:dateUtc="2025-12-02T09:30:00Z">
                  <w:rPr>
                    <w:rFonts w:ascii="Arial Narrow" w:hAnsi="Arial Narrow" w:cs="Arial"/>
                    <w:i/>
                    <w:sz w:val="20"/>
                    <w:szCs w:val="20"/>
                  </w:rPr>
                </w:rPrChange>
              </w:rPr>
            </w:pPr>
          </w:p>
          <w:p w14:paraId="34F3713A" w14:textId="77777777" w:rsidR="00F7055C" w:rsidRPr="003572E1" w:rsidRDefault="00F7055C" w:rsidP="00184ECE">
            <w:pPr>
              <w:jc w:val="both"/>
              <w:rPr>
                <w:rFonts w:ascii="Aptos" w:hAnsi="Aptos" w:cs="Arial"/>
                <w:i/>
                <w:sz w:val="16"/>
                <w:szCs w:val="16"/>
                <w:rPrChange w:id="160" w:author="Mirońska Agnieszka" w:date="2025-12-02T10:30:00Z" w16du:dateUtc="2025-12-02T09:30:00Z">
                  <w:rPr>
                    <w:rFonts w:ascii="Arial Narrow" w:hAnsi="Arial Narrow" w:cs="Arial"/>
                    <w:i/>
                    <w:sz w:val="16"/>
                    <w:szCs w:val="16"/>
                  </w:rPr>
                </w:rPrChange>
              </w:rPr>
            </w:pPr>
            <w:r w:rsidRPr="003572E1">
              <w:rPr>
                <w:rFonts w:ascii="Aptos" w:hAnsi="Aptos" w:cs="Arial"/>
                <w:i/>
                <w:sz w:val="16"/>
                <w:szCs w:val="16"/>
                <w:rPrChange w:id="161" w:author="Mirońska Agnieszka" w:date="2025-12-02T10:30:00Z" w16du:dateUtc="2025-12-02T09:30:00Z">
                  <w:rPr>
                    <w:rFonts w:ascii="Arial Narrow" w:hAnsi="Arial Narrow" w:cs="Arial"/>
                    <w:i/>
                    <w:sz w:val="16"/>
                    <w:szCs w:val="16"/>
                  </w:rPr>
                </w:rPrChange>
              </w:rPr>
              <w:t>...................................................................................................</w:t>
            </w:r>
          </w:p>
          <w:p w14:paraId="7A4B9C67" w14:textId="4BC2A59A" w:rsidR="00F7055C" w:rsidRPr="003572E1" w:rsidRDefault="00F7055C" w:rsidP="00184ECE">
            <w:pPr>
              <w:jc w:val="both"/>
              <w:rPr>
                <w:rFonts w:ascii="Aptos" w:hAnsi="Aptos" w:cs="Arial"/>
                <w:i/>
                <w:sz w:val="16"/>
                <w:szCs w:val="16"/>
                <w:rPrChange w:id="162" w:author="Mirońska Agnieszka" w:date="2025-12-02T10:30:00Z" w16du:dateUtc="2025-12-02T09:30:00Z">
                  <w:rPr>
                    <w:rFonts w:ascii="Arial Narrow" w:hAnsi="Arial Narrow" w:cs="Arial"/>
                    <w:i/>
                    <w:sz w:val="16"/>
                    <w:szCs w:val="16"/>
                  </w:rPr>
                </w:rPrChange>
              </w:rPr>
            </w:pPr>
            <w:r w:rsidRPr="003572E1">
              <w:rPr>
                <w:rFonts w:ascii="Aptos" w:hAnsi="Aptos" w:cs="Arial"/>
                <w:i/>
                <w:sz w:val="16"/>
                <w:szCs w:val="16"/>
                <w:rPrChange w:id="163" w:author="Mirońska Agnieszka" w:date="2025-12-02T10:30:00Z" w16du:dateUtc="2025-12-02T09:30:00Z">
                  <w:rPr>
                    <w:rFonts w:ascii="Arial Narrow" w:hAnsi="Arial Narrow" w:cs="Arial"/>
                    <w:i/>
                    <w:sz w:val="16"/>
                    <w:szCs w:val="16"/>
                  </w:rPr>
                </w:rPrChange>
              </w:rPr>
              <w:t xml:space="preserve"> (przy zgłoszeniu większej licz</w:t>
            </w:r>
            <w:r w:rsidR="00AF7D73" w:rsidRPr="003572E1">
              <w:rPr>
                <w:rFonts w:ascii="Aptos" w:hAnsi="Aptos" w:cs="Arial"/>
                <w:i/>
                <w:sz w:val="16"/>
                <w:szCs w:val="16"/>
                <w:rPrChange w:id="164" w:author="Mirońska Agnieszka" w:date="2025-12-02T10:30:00Z" w16du:dateUtc="2025-12-02T09:30:00Z">
                  <w:rPr>
                    <w:rFonts w:ascii="Arial Narrow" w:hAnsi="Arial Narrow" w:cs="Arial"/>
                    <w:i/>
                    <w:sz w:val="16"/>
                    <w:szCs w:val="16"/>
                  </w:rPr>
                </w:rPrChange>
              </w:rPr>
              <w:t>b</w:t>
            </w:r>
            <w:r w:rsidRPr="003572E1">
              <w:rPr>
                <w:rFonts w:ascii="Aptos" w:hAnsi="Aptos" w:cs="Arial"/>
                <w:i/>
                <w:sz w:val="16"/>
                <w:szCs w:val="16"/>
                <w:rPrChange w:id="165" w:author="Mirońska Agnieszka" w:date="2025-12-02T10:30:00Z" w16du:dateUtc="2025-12-02T09:30:00Z">
                  <w:rPr>
                    <w:rFonts w:ascii="Arial Narrow" w:hAnsi="Arial Narrow" w:cs="Arial"/>
                    <w:i/>
                    <w:sz w:val="16"/>
                    <w:szCs w:val="16"/>
                  </w:rPr>
                </w:rPrChange>
              </w:rPr>
              <w:t>y osób należy sporządzić oddzielną listę zgłoszonych, z wyszczególnieniem pełnionych funkcji w budownictwie wraz z wymaganymi danymi</w:t>
            </w:r>
            <w:r w:rsidRPr="003572E1">
              <w:rPr>
                <w:rFonts w:ascii="Aptos" w:hAnsi="Aptos" w:cs="Arial"/>
                <w:sz w:val="18"/>
                <w:szCs w:val="18"/>
                <w:rPrChange w:id="166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t xml:space="preserve">                                         </w:t>
            </w:r>
            <w:r w:rsidRPr="003572E1">
              <w:rPr>
                <w:rFonts w:ascii="Aptos" w:hAnsi="Aptos" w:cs="Arial"/>
                <w:i/>
                <w:sz w:val="16"/>
                <w:szCs w:val="16"/>
                <w:rPrChange w:id="167" w:author="Mirońska Agnieszka" w:date="2025-12-02T10:30:00Z" w16du:dateUtc="2025-12-02T09:30:00Z">
                  <w:rPr>
                    <w:rFonts w:ascii="Arial Narrow" w:hAnsi="Arial Narrow" w:cs="Arial"/>
                    <w:i/>
                    <w:sz w:val="16"/>
                    <w:szCs w:val="16"/>
                  </w:rPr>
                </w:rPrChange>
              </w:rPr>
              <w:t xml:space="preserve">                             </w:t>
            </w:r>
          </w:p>
        </w:tc>
        <w:tc>
          <w:tcPr>
            <w:tcW w:w="3361" w:type="dxa"/>
            <w:tcPrChange w:id="168" w:author="Chmielewska Aleksandra (01006342)" w:date="2025-08-04T11:07:00Z" w16du:dateUtc="2025-08-04T09:07:00Z">
              <w:tcPr>
                <w:tcW w:w="3357" w:type="dxa"/>
              </w:tcPr>
            </w:tcPrChange>
          </w:tcPr>
          <w:p w14:paraId="41BC0F8F" w14:textId="77777777" w:rsidR="00F7055C" w:rsidRPr="003572E1" w:rsidRDefault="00F7055C" w:rsidP="00184ECE">
            <w:pPr>
              <w:jc w:val="both"/>
              <w:rPr>
                <w:rFonts w:ascii="Aptos" w:hAnsi="Aptos" w:cs="Arial"/>
                <w:b/>
                <w:i/>
                <w:sz w:val="16"/>
                <w:szCs w:val="16"/>
                <w:rPrChange w:id="169" w:author="Mirońska Agnieszka" w:date="2025-12-02T10:30:00Z" w16du:dateUtc="2025-12-02T09:30:00Z">
                  <w:rPr>
                    <w:rFonts w:ascii="Arial Narrow" w:hAnsi="Arial Narrow" w:cs="Arial"/>
                    <w:b/>
                    <w:i/>
                    <w:sz w:val="16"/>
                    <w:szCs w:val="16"/>
                  </w:rPr>
                </w:rPrChange>
              </w:rPr>
            </w:pPr>
            <w:r w:rsidRPr="003572E1">
              <w:rPr>
                <w:rFonts w:ascii="Aptos" w:hAnsi="Aptos" w:cs="Arial"/>
                <w:b/>
                <w:i/>
                <w:sz w:val="16"/>
                <w:szCs w:val="16"/>
                <w:rPrChange w:id="170" w:author="Mirońska Agnieszka" w:date="2025-12-02T10:30:00Z" w16du:dateUtc="2025-12-02T09:30:00Z">
                  <w:rPr>
                    <w:rFonts w:ascii="Arial Narrow" w:hAnsi="Arial Narrow" w:cs="Arial"/>
                    <w:b/>
                    <w:i/>
                    <w:sz w:val="16"/>
                    <w:szCs w:val="16"/>
                  </w:rPr>
                </w:rPrChange>
              </w:rPr>
              <w:t>Kierownik Budowy:</w:t>
            </w:r>
          </w:p>
          <w:p w14:paraId="66ADA967" w14:textId="77777777" w:rsidR="00F7055C" w:rsidRPr="003572E1" w:rsidRDefault="00F7055C" w:rsidP="00184ECE">
            <w:pPr>
              <w:jc w:val="both"/>
              <w:rPr>
                <w:rFonts w:ascii="Aptos" w:hAnsi="Aptos" w:cs="Arial"/>
                <w:i/>
                <w:sz w:val="16"/>
                <w:szCs w:val="16"/>
                <w:rPrChange w:id="171" w:author="Mirońska Agnieszka" w:date="2025-12-02T10:30:00Z" w16du:dateUtc="2025-12-02T09:30:00Z">
                  <w:rPr>
                    <w:rFonts w:ascii="Arial Narrow" w:hAnsi="Arial Narrow" w:cs="Arial"/>
                    <w:i/>
                    <w:sz w:val="16"/>
                    <w:szCs w:val="16"/>
                  </w:rPr>
                </w:rPrChange>
              </w:rPr>
            </w:pPr>
            <w:r w:rsidRPr="003572E1">
              <w:rPr>
                <w:rFonts w:ascii="Aptos" w:hAnsi="Aptos" w:cs="Arial"/>
                <w:i/>
                <w:sz w:val="16"/>
                <w:szCs w:val="16"/>
                <w:rPrChange w:id="172" w:author="Mirońska Agnieszka" w:date="2025-12-02T10:30:00Z" w16du:dateUtc="2025-12-02T09:30:00Z">
                  <w:rPr>
                    <w:rFonts w:ascii="Arial Narrow" w:hAnsi="Arial Narrow" w:cs="Arial"/>
                    <w:i/>
                    <w:sz w:val="16"/>
                    <w:szCs w:val="16"/>
                  </w:rPr>
                </w:rPrChange>
              </w:rPr>
              <w:t>Numer uprawnień budowlanych</w:t>
            </w:r>
          </w:p>
          <w:p w14:paraId="2F48C70F" w14:textId="77777777" w:rsidR="00F7055C" w:rsidRPr="003572E1" w:rsidRDefault="00F7055C" w:rsidP="00184ECE">
            <w:pPr>
              <w:jc w:val="both"/>
              <w:rPr>
                <w:rFonts w:ascii="Aptos" w:hAnsi="Aptos" w:cs="Arial"/>
                <w:i/>
                <w:sz w:val="16"/>
                <w:szCs w:val="16"/>
                <w:rPrChange w:id="173" w:author="Mirońska Agnieszka" w:date="2025-12-02T10:30:00Z" w16du:dateUtc="2025-12-02T09:30:00Z">
                  <w:rPr>
                    <w:rFonts w:ascii="Arial Narrow" w:hAnsi="Arial Narrow" w:cs="Arial"/>
                    <w:i/>
                    <w:sz w:val="16"/>
                    <w:szCs w:val="16"/>
                  </w:rPr>
                </w:rPrChange>
              </w:rPr>
            </w:pPr>
          </w:p>
          <w:p w14:paraId="160960D8" w14:textId="77777777" w:rsidR="00F7055C" w:rsidRPr="003572E1" w:rsidRDefault="00F7055C" w:rsidP="00184ECE">
            <w:pPr>
              <w:jc w:val="both"/>
              <w:rPr>
                <w:rFonts w:ascii="Aptos" w:hAnsi="Aptos" w:cs="Arial"/>
                <w:i/>
                <w:sz w:val="16"/>
                <w:szCs w:val="16"/>
                <w:rPrChange w:id="174" w:author="Mirońska Agnieszka" w:date="2025-12-02T10:30:00Z" w16du:dateUtc="2025-12-02T09:30:00Z">
                  <w:rPr>
                    <w:rFonts w:ascii="Arial Narrow" w:hAnsi="Arial Narrow" w:cs="Arial"/>
                    <w:i/>
                    <w:sz w:val="16"/>
                    <w:szCs w:val="16"/>
                  </w:rPr>
                </w:rPrChange>
              </w:rPr>
            </w:pPr>
            <w:r w:rsidRPr="003572E1">
              <w:rPr>
                <w:rFonts w:ascii="Aptos" w:hAnsi="Aptos" w:cs="Arial"/>
                <w:i/>
                <w:sz w:val="16"/>
                <w:szCs w:val="16"/>
                <w:rPrChange w:id="175" w:author="Mirońska Agnieszka" w:date="2025-12-02T10:30:00Z" w16du:dateUtc="2025-12-02T09:30:00Z">
                  <w:rPr>
                    <w:rFonts w:ascii="Arial Narrow" w:hAnsi="Arial Narrow" w:cs="Arial"/>
                    <w:i/>
                    <w:sz w:val="16"/>
                    <w:szCs w:val="16"/>
                  </w:rPr>
                </w:rPrChange>
              </w:rPr>
              <w:t>.................................................</w:t>
            </w:r>
          </w:p>
          <w:p w14:paraId="00D50282" w14:textId="0557EE39" w:rsidR="00F7055C" w:rsidRPr="003572E1" w:rsidRDefault="00F7055C" w:rsidP="00184ECE">
            <w:pPr>
              <w:jc w:val="both"/>
              <w:rPr>
                <w:rFonts w:ascii="Aptos" w:hAnsi="Aptos" w:cs="Arial"/>
                <w:i/>
                <w:sz w:val="16"/>
                <w:szCs w:val="16"/>
                <w:rPrChange w:id="176" w:author="Mirońska Agnieszka" w:date="2025-12-02T10:30:00Z" w16du:dateUtc="2025-12-02T09:30:00Z">
                  <w:rPr>
                    <w:rFonts w:ascii="Arial Narrow" w:hAnsi="Arial Narrow" w:cs="Arial"/>
                    <w:i/>
                    <w:sz w:val="16"/>
                    <w:szCs w:val="16"/>
                  </w:rPr>
                </w:rPrChange>
              </w:rPr>
            </w:pPr>
            <w:r w:rsidRPr="003572E1">
              <w:rPr>
                <w:rFonts w:ascii="Aptos" w:hAnsi="Aptos" w:cs="Arial"/>
                <w:i/>
                <w:sz w:val="16"/>
                <w:szCs w:val="16"/>
                <w:rPrChange w:id="177" w:author="Mirońska Agnieszka" w:date="2025-12-02T10:30:00Z" w16du:dateUtc="2025-12-02T09:30:00Z">
                  <w:rPr>
                    <w:rFonts w:ascii="Arial Narrow" w:hAnsi="Arial Narrow" w:cs="Arial"/>
                    <w:i/>
                    <w:sz w:val="16"/>
                    <w:szCs w:val="16"/>
                  </w:rPr>
                </w:rPrChange>
              </w:rPr>
              <w:t xml:space="preserve">nr </w:t>
            </w:r>
            <w:proofErr w:type="spellStart"/>
            <w:r w:rsidRPr="003572E1">
              <w:rPr>
                <w:rFonts w:ascii="Aptos" w:hAnsi="Aptos" w:cs="Arial"/>
                <w:i/>
                <w:sz w:val="16"/>
                <w:szCs w:val="16"/>
                <w:rPrChange w:id="178" w:author="Mirońska Agnieszka" w:date="2025-12-02T10:30:00Z" w16du:dateUtc="2025-12-02T09:30:00Z">
                  <w:rPr>
                    <w:rFonts w:ascii="Arial Narrow" w:hAnsi="Arial Narrow" w:cs="Arial"/>
                    <w:i/>
                    <w:sz w:val="16"/>
                    <w:szCs w:val="16"/>
                  </w:rPr>
                </w:rPrChange>
              </w:rPr>
              <w:t>tel</w:t>
            </w:r>
            <w:proofErr w:type="spellEnd"/>
            <w:r w:rsidRPr="003572E1">
              <w:rPr>
                <w:rFonts w:ascii="Aptos" w:hAnsi="Aptos" w:cs="Arial"/>
                <w:i/>
                <w:sz w:val="16"/>
                <w:szCs w:val="16"/>
                <w:rPrChange w:id="179" w:author="Mirońska Agnieszka" w:date="2025-12-02T10:30:00Z" w16du:dateUtc="2025-12-02T09:30:00Z">
                  <w:rPr>
                    <w:rFonts w:ascii="Arial Narrow" w:hAnsi="Arial Narrow" w:cs="Arial"/>
                    <w:i/>
                    <w:sz w:val="16"/>
                    <w:szCs w:val="16"/>
                  </w:rPr>
                </w:rPrChange>
              </w:rPr>
              <w:t>: ……………………</w:t>
            </w:r>
            <w:r w:rsidR="00FA4F92" w:rsidRPr="003572E1">
              <w:rPr>
                <w:rFonts w:ascii="Aptos" w:hAnsi="Aptos" w:cs="Arial"/>
                <w:i/>
                <w:sz w:val="16"/>
                <w:szCs w:val="16"/>
                <w:rPrChange w:id="180" w:author="Mirońska Agnieszka" w:date="2025-12-02T10:30:00Z" w16du:dateUtc="2025-12-02T09:30:00Z">
                  <w:rPr>
                    <w:rFonts w:ascii="Arial Narrow" w:hAnsi="Arial Narrow" w:cs="Arial"/>
                    <w:i/>
                    <w:sz w:val="16"/>
                    <w:szCs w:val="16"/>
                  </w:rPr>
                </w:rPrChange>
              </w:rPr>
              <w:t>…</w:t>
            </w:r>
            <w:r w:rsidRPr="003572E1">
              <w:rPr>
                <w:rFonts w:ascii="Aptos" w:hAnsi="Aptos" w:cs="Arial"/>
                <w:i/>
                <w:sz w:val="16"/>
                <w:szCs w:val="16"/>
                <w:rPrChange w:id="181" w:author="Mirońska Agnieszka" w:date="2025-12-02T10:30:00Z" w16du:dateUtc="2025-12-02T09:30:00Z">
                  <w:rPr>
                    <w:rFonts w:ascii="Arial Narrow" w:hAnsi="Arial Narrow" w:cs="Arial"/>
                    <w:i/>
                    <w:sz w:val="16"/>
                    <w:szCs w:val="16"/>
                  </w:rPr>
                </w:rPrChange>
              </w:rPr>
              <w:t>……</w:t>
            </w:r>
          </w:p>
          <w:p w14:paraId="06CDE602" w14:textId="77777777" w:rsidR="00F7055C" w:rsidRPr="003572E1" w:rsidRDefault="00F7055C" w:rsidP="00184ECE">
            <w:pPr>
              <w:jc w:val="both"/>
              <w:rPr>
                <w:rFonts w:ascii="Aptos" w:hAnsi="Aptos" w:cs="Arial"/>
                <w:b/>
                <w:i/>
                <w:sz w:val="16"/>
                <w:szCs w:val="16"/>
                <w:rPrChange w:id="182" w:author="Mirońska Agnieszka" w:date="2025-12-02T10:30:00Z" w16du:dateUtc="2025-12-02T09:30:00Z">
                  <w:rPr>
                    <w:rFonts w:ascii="Arial Narrow" w:hAnsi="Arial Narrow" w:cs="Arial"/>
                    <w:b/>
                    <w:i/>
                    <w:sz w:val="16"/>
                    <w:szCs w:val="16"/>
                  </w:rPr>
                </w:rPrChange>
              </w:rPr>
            </w:pPr>
            <w:r w:rsidRPr="003572E1">
              <w:rPr>
                <w:rFonts w:ascii="Aptos" w:hAnsi="Aptos" w:cs="Arial"/>
                <w:b/>
                <w:i/>
                <w:sz w:val="16"/>
                <w:szCs w:val="16"/>
                <w:rPrChange w:id="183" w:author="Mirońska Agnieszka" w:date="2025-12-02T10:30:00Z" w16du:dateUtc="2025-12-02T09:30:00Z">
                  <w:rPr>
                    <w:rFonts w:ascii="Arial Narrow" w:hAnsi="Arial Narrow" w:cs="Arial"/>
                    <w:b/>
                    <w:i/>
                    <w:sz w:val="16"/>
                    <w:szCs w:val="16"/>
                  </w:rPr>
                </w:rPrChange>
              </w:rPr>
              <w:t>Projektant:</w:t>
            </w:r>
          </w:p>
          <w:p w14:paraId="23FD97B9" w14:textId="77777777" w:rsidR="00F7055C" w:rsidRPr="003572E1" w:rsidRDefault="00F7055C" w:rsidP="00184ECE">
            <w:pPr>
              <w:jc w:val="both"/>
              <w:rPr>
                <w:rFonts w:ascii="Aptos" w:hAnsi="Aptos" w:cs="Arial"/>
                <w:i/>
                <w:sz w:val="16"/>
                <w:szCs w:val="16"/>
                <w:rPrChange w:id="184" w:author="Mirońska Agnieszka" w:date="2025-12-02T10:30:00Z" w16du:dateUtc="2025-12-02T09:30:00Z">
                  <w:rPr>
                    <w:rFonts w:ascii="Arial Narrow" w:hAnsi="Arial Narrow" w:cs="Arial"/>
                    <w:i/>
                    <w:sz w:val="16"/>
                    <w:szCs w:val="16"/>
                  </w:rPr>
                </w:rPrChange>
              </w:rPr>
            </w:pPr>
            <w:r w:rsidRPr="003572E1">
              <w:rPr>
                <w:rFonts w:ascii="Aptos" w:hAnsi="Aptos" w:cs="Arial"/>
                <w:i/>
                <w:sz w:val="16"/>
                <w:szCs w:val="16"/>
                <w:rPrChange w:id="185" w:author="Mirońska Agnieszka" w:date="2025-12-02T10:30:00Z" w16du:dateUtc="2025-12-02T09:30:00Z">
                  <w:rPr>
                    <w:rFonts w:ascii="Arial Narrow" w:hAnsi="Arial Narrow" w:cs="Arial"/>
                    <w:i/>
                    <w:sz w:val="16"/>
                    <w:szCs w:val="16"/>
                  </w:rPr>
                </w:rPrChange>
              </w:rPr>
              <w:t>Numer uprawnień budowlanych</w:t>
            </w:r>
          </w:p>
          <w:p w14:paraId="52B24DA4" w14:textId="2ECD07C0" w:rsidR="00F7055C" w:rsidRPr="003572E1" w:rsidDel="006A77EB" w:rsidRDefault="00F7055C" w:rsidP="00184ECE">
            <w:pPr>
              <w:jc w:val="both"/>
              <w:rPr>
                <w:del w:id="186" w:author="Chmielewska Aleksandra (01006342)" w:date="2025-08-04T11:10:00Z" w16du:dateUtc="2025-08-04T09:10:00Z"/>
                <w:rFonts w:ascii="Aptos" w:hAnsi="Aptos" w:cs="Arial"/>
                <w:i/>
                <w:sz w:val="16"/>
                <w:szCs w:val="16"/>
                <w:rPrChange w:id="187" w:author="Mirońska Agnieszka" w:date="2025-12-02T10:30:00Z" w16du:dateUtc="2025-12-02T09:30:00Z">
                  <w:rPr>
                    <w:del w:id="188" w:author="Chmielewska Aleksandra (01006342)" w:date="2025-08-04T11:10:00Z" w16du:dateUtc="2025-08-04T09:10:00Z"/>
                    <w:rFonts w:ascii="Arial Narrow" w:hAnsi="Arial Narrow" w:cs="Arial"/>
                    <w:i/>
                    <w:sz w:val="16"/>
                    <w:szCs w:val="16"/>
                  </w:rPr>
                </w:rPrChange>
              </w:rPr>
            </w:pPr>
          </w:p>
          <w:p w14:paraId="1D595BF8" w14:textId="77777777" w:rsidR="00F7055C" w:rsidRPr="003572E1" w:rsidRDefault="00F7055C" w:rsidP="00184ECE">
            <w:pPr>
              <w:jc w:val="both"/>
              <w:rPr>
                <w:rFonts w:ascii="Aptos" w:hAnsi="Aptos" w:cs="Arial"/>
                <w:i/>
                <w:sz w:val="16"/>
                <w:szCs w:val="16"/>
                <w:rPrChange w:id="189" w:author="Mirońska Agnieszka" w:date="2025-12-02T10:30:00Z" w16du:dateUtc="2025-12-02T09:30:00Z">
                  <w:rPr>
                    <w:rFonts w:ascii="Arial Narrow" w:hAnsi="Arial Narrow" w:cs="Arial"/>
                    <w:i/>
                    <w:sz w:val="16"/>
                    <w:szCs w:val="16"/>
                  </w:rPr>
                </w:rPrChange>
              </w:rPr>
            </w:pPr>
            <w:r w:rsidRPr="003572E1">
              <w:rPr>
                <w:rFonts w:ascii="Aptos" w:hAnsi="Aptos" w:cs="Arial"/>
                <w:i/>
                <w:sz w:val="16"/>
                <w:szCs w:val="16"/>
                <w:rPrChange w:id="190" w:author="Mirońska Agnieszka" w:date="2025-12-02T10:30:00Z" w16du:dateUtc="2025-12-02T09:30:00Z">
                  <w:rPr>
                    <w:rFonts w:ascii="Arial Narrow" w:hAnsi="Arial Narrow" w:cs="Arial"/>
                    <w:i/>
                    <w:sz w:val="16"/>
                    <w:szCs w:val="16"/>
                  </w:rPr>
                </w:rPrChange>
              </w:rPr>
              <w:t>.................................................</w:t>
            </w:r>
          </w:p>
          <w:p w14:paraId="26D95440" w14:textId="77777777" w:rsidR="00F7055C" w:rsidRPr="003572E1" w:rsidRDefault="00F7055C" w:rsidP="00184ECE">
            <w:pPr>
              <w:jc w:val="both"/>
              <w:rPr>
                <w:ins w:id="191" w:author="Chmielewska Aleksandra (01006342)" w:date="2025-08-04T11:10:00Z" w16du:dateUtc="2025-08-04T09:10:00Z"/>
                <w:rFonts w:ascii="Aptos" w:hAnsi="Aptos" w:cs="Arial"/>
                <w:i/>
                <w:sz w:val="16"/>
                <w:szCs w:val="16"/>
                <w:rPrChange w:id="192" w:author="Mirońska Agnieszka" w:date="2025-12-02T10:30:00Z" w16du:dateUtc="2025-12-02T09:30:00Z">
                  <w:rPr>
                    <w:ins w:id="193" w:author="Chmielewska Aleksandra (01006342)" w:date="2025-08-04T11:10:00Z" w16du:dateUtc="2025-08-04T09:10:00Z"/>
                    <w:rFonts w:ascii="Arial Narrow" w:hAnsi="Arial Narrow" w:cs="Arial"/>
                    <w:i/>
                    <w:sz w:val="16"/>
                    <w:szCs w:val="16"/>
                  </w:rPr>
                </w:rPrChange>
              </w:rPr>
            </w:pPr>
            <w:r w:rsidRPr="003572E1">
              <w:rPr>
                <w:rFonts w:ascii="Aptos" w:hAnsi="Aptos" w:cs="Arial"/>
                <w:i/>
                <w:sz w:val="16"/>
                <w:szCs w:val="16"/>
                <w:rPrChange w:id="194" w:author="Mirońska Agnieszka" w:date="2025-12-02T10:30:00Z" w16du:dateUtc="2025-12-02T09:30:00Z">
                  <w:rPr>
                    <w:rFonts w:ascii="Arial Narrow" w:hAnsi="Arial Narrow" w:cs="Arial"/>
                    <w:i/>
                    <w:sz w:val="16"/>
                    <w:szCs w:val="16"/>
                  </w:rPr>
                </w:rPrChange>
              </w:rPr>
              <w:t xml:space="preserve">nr </w:t>
            </w:r>
            <w:proofErr w:type="spellStart"/>
            <w:r w:rsidRPr="003572E1">
              <w:rPr>
                <w:rFonts w:ascii="Aptos" w:hAnsi="Aptos" w:cs="Arial"/>
                <w:i/>
                <w:sz w:val="16"/>
                <w:szCs w:val="16"/>
                <w:rPrChange w:id="195" w:author="Mirońska Agnieszka" w:date="2025-12-02T10:30:00Z" w16du:dateUtc="2025-12-02T09:30:00Z">
                  <w:rPr>
                    <w:rFonts w:ascii="Arial Narrow" w:hAnsi="Arial Narrow" w:cs="Arial"/>
                    <w:i/>
                    <w:sz w:val="16"/>
                    <w:szCs w:val="16"/>
                  </w:rPr>
                </w:rPrChange>
              </w:rPr>
              <w:t>tel</w:t>
            </w:r>
            <w:proofErr w:type="spellEnd"/>
            <w:r w:rsidRPr="003572E1">
              <w:rPr>
                <w:rFonts w:ascii="Aptos" w:hAnsi="Aptos" w:cs="Arial"/>
                <w:i/>
                <w:sz w:val="16"/>
                <w:szCs w:val="16"/>
                <w:rPrChange w:id="196" w:author="Mirońska Agnieszka" w:date="2025-12-02T10:30:00Z" w16du:dateUtc="2025-12-02T09:30:00Z">
                  <w:rPr>
                    <w:rFonts w:ascii="Arial Narrow" w:hAnsi="Arial Narrow" w:cs="Arial"/>
                    <w:i/>
                    <w:sz w:val="16"/>
                    <w:szCs w:val="16"/>
                  </w:rPr>
                </w:rPrChange>
              </w:rPr>
              <w:t>: ……………………</w:t>
            </w:r>
            <w:r w:rsidR="00FA4F92" w:rsidRPr="003572E1">
              <w:rPr>
                <w:rFonts w:ascii="Aptos" w:hAnsi="Aptos" w:cs="Arial"/>
                <w:i/>
                <w:sz w:val="16"/>
                <w:szCs w:val="16"/>
                <w:rPrChange w:id="197" w:author="Mirońska Agnieszka" w:date="2025-12-02T10:30:00Z" w16du:dateUtc="2025-12-02T09:30:00Z">
                  <w:rPr>
                    <w:rFonts w:ascii="Arial Narrow" w:hAnsi="Arial Narrow" w:cs="Arial"/>
                    <w:i/>
                    <w:sz w:val="16"/>
                    <w:szCs w:val="16"/>
                  </w:rPr>
                </w:rPrChange>
              </w:rPr>
              <w:t>……..</w:t>
            </w:r>
            <w:r w:rsidRPr="003572E1">
              <w:rPr>
                <w:rFonts w:ascii="Aptos" w:hAnsi="Aptos" w:cs="Arial"/>
                <w:i/>
                <w:sz w:val="16"/>
                <w:szCs w:val="16"/>
                <w:rPrChange w:id="198" w:author="Mirońska Agnieszka" w:date="2025-12-02T10:30:00Z" w16du:dateUtc="2025-12-02T09:30:00Z">
                  <w:rPr>
                    <w:rFonts w:ascii="Arial Narrow" w:hAnsi="Arial Narrow" w:cs="Arial"/>
                    <w:i/>
                    <w:sz w:val="16"/>
                    <w:szCs w:val="16"/>
                  </w:rPr>
                </w:rPrChange>
              </w:rPr>
              <w:t>.</w:t>
            </w:r>
          </w:p>
          <w:p w14:paraId="0829EA8D" w14:textId="195ABC0E" w:rsidR="006A77EB" w:rsidRPr="003572E1" w:rsidRDefault="006A77EB" w:rsidP="00184ECE">
            <w:pPr>
              <w:jc w:val="both"/>
              <w:rPr>
                <w:rFonts w:ascii="Aptos" w:hAnsi="Aptos" w:cs="Arial"/>
                <w:i/>
                <w:sz w:val="16"/>
                <w:szCs w:val="16"/>
                <w:rPrChange w:id="199" w:author="Mirońska Agnieszka" w:date="2025-12-02T10:30:00Z" w16du:dateUtc="2025-12-02T09:30:00Z">
                  <w:rPr>
                    <w:rFonts w:ascii="Arial Narrow" w:hAnsi="Arial Narrow" w:cs="Arial"/>
                    <w:i/>
                    <w:sz w:val="16"/>
                    <w:szCs w:val="16"/>
                  </w:rPr>
                </w:rPrChange>
              </w:rPr>
            </w:pPr>
          </w:p>
        </w:tc>
      </w:tr>
    </w:tbl>
    <w:p w14:paraId="6BE7EA75" w14:textId="75BB4B8E" w:rsidR="00F7055C" w:rsidRPr="003572E1" w:rsidRDefault="00F067D1" w:rsidP="00184ECE">
      <w:pPr>
        <w:tabs>
          <w:tab w:val="left" w:pos="720"/>
        </w:tabs>
        <w:spacing w:before="40" w:after="40"/>
        <w:jc w:val="both"/>
        <w:rPr>
          <w:rFonts w:ascii="Aptos" w:hAnsi="Aptos" w:cs="Arial"/>
          <w:i/>
          <w:sz w:val="16"/>
          <w:szCs w:val="16"/>
          <w:rPrChange w:id="200" w:author="Mirońska Agnieszka" w:date="2025-12-02T10:30:00Z" w16du:dateUtc="2025-12-02T09:30:00Z">
            <w:rPr>
              <w:rFonts w:ascii="Arial Narrow" w:hAnsi="Arial Narrow" w:cs="Arial"/>
              <w:i/>
              <w:sz w:val="16"/>
              <w:szCs w:val="16"/>
            </w:rPr>
          </w:rPrChange>
        </w:rPr>
      </w:pPr>
      <w:r w:rsidRPr="003572E1">
        <w:rPr>
          <w:rFonts w:ascii="Aptos" w:hAnsi="Aptos" w:cs="Arial"/>
          <w:i/>
          <w:sz w:val="16"/>
          <w:szCs w:val="16"/>
          <w:rPrChange w:id="201" w:author="Mirońska Agnieszka" w:date="2025-12-02T10:30:00Z" w16du:dateUtc="2025-12-02T09:30:00Z">
            <w:rPr>
              <w:rFonts w:ascii="Arial Narrow" w:hAnsi="Arial Narrow" w:cs="Arial"/>
              <w:i/>
              <w:sz w:val="16"/>
              <w:szCs w:val="16"/>
            </w:rPr>
          </w:rPrChange>
        </w:rPr>
        <w:tab/>
      </w:r>
      <w:r w:rsidR="00F7055C" w:rsidRPr="003572E1">
        <w:rPr>
          <w:rFonts w:ascii="Aptos" w:hAnsi="Aptos" w:cs="Arial"/>
          <w:i/>
          <w:sz w:val="16"/>
          <w:szCs w:val="16"/>
          <w:rPrChange w:id="202" w:author="Mirońska Agnieszka" w:date="2025-12-02T10:30:00Z" w16du:dateUtc="2025-12-02T09:30:00Z">
            <w:rPr>
              <w:rFonts w:ascii="Arial Narrow" w:hAnsi="Arial Narrow" w:cs="Arial"/>
              <w:i/>
              <w:sz w:val="16"/>
              <w:szCs w:val="16"/>
            </w:rPr>
          </w:rPrChange>
        </w:rPr>
        <w:t xml:space="preserve">          - rubryki wypełnić czytelnie ręcznie lub na komputerze</w:t>
      </w:r>
    </w:p>
    <w:p w14:paraId="01067902" w14:textId="77777777" w:rsidR="00F7055C" w:rsidRPr="003572E1" w:rsidRDefault="00F7055C" w:rsidP="00184ECE">
      <w:pPr>
        <w:numPr>
          <w:ilvl w:val="0"/>
          <w:numId w:val="39"/>
        </w:numPr>
        <w:spacing w:before="120" w:after="120"/>
        <w:jc w:val="both"/>
        <w:rPr>
          <w:rFonts w:ascii="Aptos" w:hAnsi="Aptos" w:cs="Arial"/>
          <w:b/>
          <w:sz w:val="20"/>
          <w:szCs w:val="20"/>
          <w:rPrChange w:id="203" w:author="Mirońska Agnieszka" w:date="2025-12-02T10:30:00Z" w16du:dateUtc="2025-12-02T09:30:00Z">
            <w:rPr>
              <w:rFonts w:ascii="Arial Narrow" w:hAnsi="Arial Narrow" w:cs="Arial"/>
              <w:b/>
              <w:sz w:val="20"/>
              <w:szCs w:val="20"/>
            </w:rPr>
          </w:rPrChange>
        </w:rPr>
      </w:pPr>
      <w:r w:rsidRPr="003572E1">
        <w:rPr>
          <w:rFonts w:ascii="Aptos" w:hAnsi="Aptos" w:cs="Arial"/>
          <w:b/>
          <w:sz w:val="20"/>
          <w:szCs w:val="20"/>
          <w:rPrChange w:id="204" w:author="Mirońska Agnieszka" w:date="2025-12-02T10:30:00Z" w16du:dateUtc="2025-12-02T09:30:00Z">
            <w:rPr>
              <w:rFonts w:ascii="Arial Narrow" w:hAnsi="Arial Narrow" w:cs="Arial"/>
              <w:b/>
              <w:sz w:val="20"/>
              <w:szCs w:val="20"/>
            </w:rPr>
          </w:rPrChange>
        </w:rPr>
        <w:t>ZAKRES ZGŁOSZENIA OFERTY WSPÓŁPRACY: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5"/>
        <w:gridCol w:w="1565"/>
        <w:gridCol w:w="2434"/>
        <w:gridCol w:w="3790"/>
      </w:tblGrid>
      <w:tr w:rsidR="00F7055C" w:rsidRPr="003572E1" w14:paraId="6DAD5716" w14:textId="77777777" w:rsidTr="00184ECE">
        <w:trPr>
          <w:trHeight w:val="338"/>
          <w:jc w:val="center"/>
        </w:trPr>
        <w:tc>
          <w:tcPr>
            <w:tcW w:w="1565" w:type="dxa"/>
            <w:vAlign w:val="center"/>
          </w:tcPr>
          <w:p w14:paraId="705D0190" w14:textId="77777777" w:rsidR="00F7055C" w:rsidRPr="003572E1" w:rsidRDefault="00F7055C" w:rsidP="00184ECE">
            <w:pPr>
              <w:jc w:val="both"/>
              <w:rPr>
                <w:rFonts w:ascii="Aptos" w:hAnsi="Aptos" w:cs="Arial"/>
                <w:sz w:val="18"/>
                <w:szCs w:val="18"/>
                <w:rPrChange w:id="205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3572E1">
              <w:rPr>
                <w:rFonts w:ascii="Aptos" w:hAnsi="Aptos" w:cs="Arial"/>
                <w:sz w:val="18"/>
                <w:szCs w:val="18"/>
                <w:rPrChange w:id="206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t>Projektowanie</w:t>
            </w:r>
          </w:p>
        </w:tc>
        <w:tc>
          <w:tcPr>
            <w:tcW w:w="1565" w:type="dxa"/>
            <w:vAlign w:val="center"/>
          </w:tcPr>
          <w:p w14:paraId="3B11E83A" w14:textId="77777777" w:rsidR="00F7055C" w:rsidRPr="003572E1" w:rsidRDefault="00F7055C" w:rsidP="00184ECE">
            <w:pPr>
              <w:jc w:val="both"/>
              <w:rPr>
                <w:rFonts w:ascii="Aptos" w:hAnsi="Aptos" w:cs="Arial"/>
                <w:sz w:val="18"/>
                <w:szCs w:val="18"/>
                <w:rPrChange w:id="207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3572E1">
              <w:rPr>
                <w:rFonts w:ascii="Aptos" w:hAnsi="Aptos" w:cs="Arial"/>
                <w:sz w:val="18"/>
                <w:szCs w:val="18"/>
                <w:rPrChange w:id="208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t>Wykonawstwo</w:t>
            </w:r>
          </w:p>
        </w:tc>
        <w:tc>
          <w:tcPr>
            <w:tcW w:w="2434" w:type="dxa"/>
            <w:vAlign w:val="center"/>
          </w:tcPr>
          <w:p w14:paraId="3906C247" w14:textId="77777777" w:rsidR="00F7055C" w:rsidRPr="003572E1" w:rsidRDefault="00F7055C" w:rsidP="00184ECE">
            <w:pPr>
              <w:jc w:val="both"/>
              <w:rPr>
                <w:rFonts w:ascii="Aptos" w:hAnsi="Aptos" w:cs="Arial"/>
                <w:sz w:val="18"/>
                <w:szCs w:val="18"/>
                <w:rPrChange w:id="209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3572E1">
              <w:rPr>
                <w:rFonts w:ascii="Aptos" w:hAnsi="Aptos" w:cs="Arial"/>
                <w:sz w:val="18"/>
                <w:szCs w:val="18"/>
                <w:rPrChange w:id="210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t>Zakres wykonywanych robót</w:t>
            </w:r>
          </w:p>
        </w:tc>
        <w:tc>
          <w:tcPr>
            <w:tcW w:w="3790" w:type="dxa"/>
            <w:vAlign w:val="center"/>
          </w:tcPr>
          <w:p w14:paraId="5357E307" w14:textId="77777777" w:rsidR="00F7055C" w:rsidRPr="003572E1" w:rsidRDefault="00F7055C" w:rsidP="00184ECE">
            <w:pPr>
              <w:jc w:val="both"/>
              <w:rPr>
                <w:rFonts w:ascii="Aptos" w:hAnsi="Aptos" w:cs="Arial"/>
                <w:sz w:val="18"/>
                <w:szCs w:val="18"/>
                <w:rPrChange w:id="211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3572E1">
              <w:rPr>
                <w:rFonts w:ascii="Aptos" w:hAnsi="Aptos" w:cs="Arial"/>
                <w:sz w:val="18"/>
                <w:szCs w:val="18"/>
                <w:rPrChange w:id="212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t>Charakterystyka prac</w:t>
            </w:r>
          </w:p>
        </w:tc>
      </w:tr>
      <w:tr w:rsidR="00F7055C" w:rsidRPr="003572E1" w14:paraId="57160CFF" w14:textId="77777777" w:rsidTr="00E70B15">
        <w:trPr>
          <w:trHeight w:val="338"/>
          <w:jc w:val="center"/>
        </w:trPr>
        <w:tc>
          <w:tcPr>
            <w:tcW w:w="1565" w:type="dxa"/>
            <w:vAlign w:val="center"/>
          </w:tcPr>
          <w:p w14:paraId="2DF2D523" w14:textId="77777777" w:rsidR="00F7055C" w:rsidRPr="003572E1" w:rsidRDefault="00603A1C" w:rsidP="00184ECE">
            <w:pPr>
              <w:spacing w:before="40" w:line="360" w:lineRule="auto"/>
              <w:jc w:val="both"/>
              <w:rPr>
                <w:rFonts w:ascii="Aptos" w:hAnsi="Aptos" w:cs="Arial"/>
                <w:sz w:val="18"/>
                <w:szCs w:val="18"/>
                <w:rPrChange w:id="213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3572E1">
              <w:rPr>
                <w:rFonts w:ascii="Aptos" w:hAnsi="Aptos" w:cs="Arial"/>
                <w:sz w:val="18"/>
                <w:szCs w:val="18"/>
                <w:rPrChange w:id="214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055C" w:rsidRPr="003572E1">
              <w:rPr>
                <w:rFonts w:ascii="Aptos" w:hAnsi="Aptos" w:cs="Arial"/>
                <w:sz w:val="18"/>
                <w:szCs w:val="18"/>
                <w:rPrChange w:id="215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instrText xml:space="preserve"> FORMCHECKBOX </w:instrText>
            </w:r>
            <w:r w:rsidRPr="003572E1">
              <w:rPr>
                <w:rFonts w:ascii="Aptos" w:hAnsi="Aptos" w:cs="Arial"/>
                <w:sz w:val="18"/>
                <w:szCs w:val="18"/>
                <w:rPrChange w:id="216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r>
            <w:r w:rsidRPr="003572E1">
              <w:rPr>
                <w:rFonts w:ascii="Aptos" w:hAnsi="Aptos" w:cs="Arial"/>
                <w:sz w:val="18"/>
                <w:szCs w:val="18"/>
                <w:rPrChange w:id="217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fldChar w:fldCharType="separate"/>
            </w:r>
            <w:r w:rsidRPr="003572E1">
              <w:rPr>
                <w:rFonts w:ascii="Aptos" w:hAnsi="Aptos" w:cs="Arial"/>
                <w:sz w:val="18"/>
                <w:szCs w:val="18"/>
                <w:rPrChange w:id="218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fldChar w:fldCharType="end"/>
            </w:r>
          </w:p>
        </w:tc>
        <w:tc>
          <w:tcPr>
            <w:tcW w:w="1565" w:type="dxa"/>
            <w:vAlign w:val="center"/>
          </w:tcPr>
          <w:p w14:paraId="57E77A27" w14:textId="77777777" w:rsidR="00F7055C" w:rsidRPr="003572E1" w:rsidRDefault="00603A1C" w:rsidP="00184ECE">
            <w:pPr>
              <w:spacing w:before="40" w:line="360" w:lineRule="auto"/>
              <w:jc w:val="both"/>
              <w:rPr>
                <w:rFonts w:ascii="Aptos" w:hAnsi="Aptos" w:cs="Arial"/>
                <w:sz w:val="18"/>
                <w:szCs w:val="18"/>
                <w:rPrChange w:id="219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3572E1">
              <w:rPr>
                <w:rFonts w:ascii="Aptos" w:hAnsi="Aptos" w:cs="Arial"/>
                <w:sz w:val="18"/>
                <w:szCs w:val="18"/>
                <w:rPrChange w:id="220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055C" w:rsidRPr="003572E1">
              <w:rPr>
                <w:rFonts w:ascii="Aptos" w:hAnsi="Aptos" w:cs="Arial"/>
                <w:sz w:val="18"/>
                <w:szCs w:val="18"/>
                <w:rPrChange w:id="221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instrText xml:space="preserve"> FORMCHECKBOX </w:instrText>
            </w:r>
            <w:r w:rsidRPr="003572E1">
              <w:rPr>
                <w:rFonts w:ascii="Aptos" w:hAnsi="Aptos" w:cs="Arial"/>
                <w:sz w:val="18"/>
                <w:szCs w:val="18"/>
                <w:rPrChange w:id="222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r>
            <w:r w:rsidRPr="003572E1">
              <w:rPr>
                <w:rFonts w:ascii="Aptos" w:hAnsi="Aptos" w:cs="Arial"/>
                <w:sz w:val="18"/>
                <w:szCs w:val="18"/>
                <w:rPrChange w:id="223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fldChar w:fldCharType="separate"/>
            </w:r>
            <w:r w:rsidRPr="003572E1">
              <w:rPr>
                <w:rFonts w:ascii="Aptos" w:hAnsi="Aptos" w:cs="Arial"/>
                <w:sz w:val="18"/>
                <w:szCs w:val="18"/>
                <w:rPrChange w:id="224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fldChar w:fldCharType="end"/>
            </w:r>
          </w:p>
        </w:tc>
        <w:tc>
          <w:tcPr>
            <w:tcW w:w="2434" w:type="dxa"/>
            <w:vMerge w:val="restart"/>
            <w:vAlign w:val="center"/>
          </w:tcPr>
          <w:p w14:paraId="66460D39" w14:textId="77777777" w:rsidR="00F7055C" w:rsidRPr="003572E1" w:rsidRDefault="00F7055C" w:rsidP="00184ECE">
            <w:pPr>
              <w:jc w:val="both"/>
              <w:rPr>
                <w:rFonts w:ascii="Aptos" w:hAnsi="Aptos" w:cs="Arial"/>
                <w:sz w:val="18"/>
                <w:szCs w:val="18"/>
                <w:rPrChange w:id="225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3572E1">
              <w:rPr>
                <w:rFonts w:ascii="Aptos" w:hAnsi="Aptos" w:cs="Arial"/>
                <w:sz w:val="18"/>
                <w:szCs w:val="18"/>
                <w:rPrChange w:id="226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t>Roboty elektroenergetyczne</w:t>
            </w:r>
          </w:p>
        </w:tc>
        <w:tc>
          <w:tcPr>
            <w:tcW w:w="3790" w:type="dxa"/>
            <w:vAlign w:val="center"/>
          </w:tcPr>
          <w:p w14:paraId="2876227E" w14:textId="48ED132B" w:rsidR="00F7055C" w:rsidRPr="003572E1" w:rsidRDefault="00F7055C" w:rsidP="00FA4F92">
            <w:pPr>
              <w:spacing w:before="40" w:line="360" w:lineRule="auto"/>
              <w:ind w:left="252"/>
              <w:jc w:val="both"/>
              <w:rPr>
                <w:rFonts w:ascii="Aptos" w:hAnsi="Aptos" w:cs="Arial"/>
                <w:sz w:val="18"/>
                <w:szCs w:val="18"/>
                <w:rPrChange w:id="227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3572E1">
              <w:rPr>
                <w:rFonts w:ascii="Aptos" w:hAnsi="Aptos" w:cs="Arial"/>
                <w:sz w:val="18"/>
                <w:szCs w:val="18"/>
                <w:rPrChange w:id="228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t xml:space="preserve">sieci </w:t>
            </w:r>
            <w:proofErr w:type="spellStart"/>
            <w:r w:rsidRPr="003572E1">
              <w:rPr>
                <w:rFonts w:ascii="Aptos" w:hAnsi="Aptos" w:cs="Arial"/>
                <w:sz w:val="18"/>
                <w:szCs w:val="18"/>
                <w:rPrChange w:id="229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t>n</w:t>
            </w:r>
            <w:r w:rsidR="00FA4F92" w:rsidRPr="003572E1">
              <w:rPr>
                <w:rFonts w:ascii="Aptos" w:hAnsi="Aptos" w:cs="Arial"/>
                <w:sz w:val="18"/>
                <w:szCs w:val="18"/>
                <w:rPrChange w:id="230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t>n</w:t>
            </w:r>
            <w:proofErr w:type="spellEnd"/>
            <w:r w:rsidRPr="003572E1">
              <w:rPr>
                <w:rFonts w:ascii="Aptos" w:hAnsi="Aptos" w:cs="Arial"/>
                <w:sz w:val="18"/>
                <w:szCs w:val="18"/>
                <w:rPrChange w:id="231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t xml:space="preserve"> kablowe</w:t>
            </w:r>
          </w:p>
        </w:tc>
      </w:tr>
      <w:tr w:rsidR="00F7055C" w:rsidRPr="003572E1" w14:paraId="3C73351D" w14:textId="77777777" w:rsidTr="00E70B15">
        <w:trPr>
          <w:trHeight w:val="338"/>
          <w:jc w:val="center"/>
        </w:trPr>
        <w:tc>
          <w:tcPr>
            <w:tcW w:w="1565" w:type="dxa"/>
            <w:vAlign w:val="center"/>
          </w:tcPr>
          <w:p w14:paraId="03FD6895" w14:textId="77777777" w:rsidR="00F7055C" w:rsidRPr="003572E1" w:rsidRDefault="00603A1C" w:rsidP="00184ECE">
            <w:pPr>
              <w:spacing w:before="40" w:line="360" w:lineRule="auto"/>
              <w:jc w:val="both"/>
              <w:rPr>
                <w:rFonts w:ascii="Aptos" w:hAnsi="Aptos" w:cs="Arial"/>
                <w:sz w:val="18"/>
                <w:szCs w:val="18"/>
                <w:rPrChange w:id="232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3572E1">
              <w:rPr>
                <w:rFonts w:ascii="Aptos" w:hAnsi="Aptos" w:cs="Arial"/>
                <w:sz w:val="18"/>
                <w:szCs w:val="18"/>
                <w:rPrChange w:id="233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055C" w:rsidRPr="003572E1">
              <w:rPr>
                <w:rFonts w:ascii="Aptos" w:hAnsi="Aptos" w:cs="Arial"/>
                <w:sz w:val="18"/>
                <w:szCs w:val="18"/>
                <w:rPrChange w:id="234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instrText xml:space="preserve"> FORMCHECKBOX </w:instrText>
            </w:r>
            <w:r w:rsidRPr="003572E1">
              <w:rPr>
                <w:rFonts w:ascii="Aptos" w:hAnsi="Aptos" w:cs="Arial"/>
                <w:sz w:val="18"/>
                <w:szCs w:val="18"/>
                <w:rPrChange w:id="235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r>
            <w:r w:rsidRPr="003572E1">
              <w:rPr>
                <w:rFonts w:ascii="Aptos" w:hAnsi="Aptos" w:cs="Arial"/>
                <w:sz w:val="18"/>
                <w:szCs w:val="18"/>
                <w:rPrChange w:id="236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fldChar w:fldCharType="separate"/>
            </w:r>
            <w:r w:rsidRPr="003572E1">
              <w:rPr>
                <w:rFonts w:ascii="Aptos" w:hAnsi="Aptos" w:cs="Arial"/>
                <w:sz w:val="18"/>
                <w:szCs w:val="18"/>
                <w:rPrChange w:id="237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fldChar w:fldCharType="end"/>
            </w:r>
          </w:p>
        </w:tc>
        <w:tc>
          <w:tcPr>
            <w:tcW w:w="1565" w:type="dxa"/>
            <w:vAlign w:val="center"/>
          </w:tcPr>
          <w:p w14:paraId="2BA1DCB8" w14:textId="77777777" w:rsidR="00F7055C" w:rsidRPr="003572E1" w:rsidRDefault="00603A1C" w:rsidP="00184ECE">
            <w:pPr>
              <w:spacing w:before="40" w:line="360" w:lineRule="auto"/>
              <w:jc w:val="both"/>
              <w:rPr>
                <w:rFonts w:ascii="Aptos" w:hAnsi="Aptos" w:cs="Arial"/>
                <w:sz w:val="18"/>
                <w:szCs w:val="18"/>
                <w:rPrChange w:id="238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3572E1">
              <w:rPr>
                <w:rFonts w:ascii="Aptos" w:hAnsi="Aptos" w:cs="Arial"/>
                <w:sz w:val="18"/>
                <w:szCs w:val="18"/>
                <w:rPrChange w:id="239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055C" w:rsidRPr="003572E1">
              <w:rPr>
                <w:rFonts w:ascii="Aptos" w:hAnsi="Aptos" w:cs="Arial"/>
                <w:sz w:val="18"/>
                <w:szCs w:val="18"/>
                <w:rPrChange w:id="240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instrText xml:space="preserve"> FORMCHECKBOX </w:instrText>
            </w:r>
            <w:r w:rsidRPr="003572E1">
              <w:rPr>
                <w:rFonts w:ascii="Aptos" w:hAnsi="Aptos" w:cs="Arial"/>
                <w:sz w:val="18"/>
                <w:szCs w:val="18"/>
                <w:rPrChange w:id="241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r>
            <w:r w:rsidRPr="003572E1">
              <w:rPr>
                <w:rFonts w:ascii="Aptos" w:hAnsi="Aptos" w:cs="Arial"/>
                <w:sz w:val="18"/>
                <w:szCs w:val="18"/>
                <w:rPrChange w:id="242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fldChar w:fldCharType="separate"/>
            </w:r>
            <w:r w:rsidRPr="003572E1">
              <w:rPr>
                <w:rFonts w:ascii="Aptos" w:hAnsi="Aptos" w:cs="Arial"/>
                <w:sz w:val="18"/>
                <w:szCs w:val="18"/>
                <w:rPrChange w:id="243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fldChar w:fldCharType="end"/>
            </w:r>
          </w:p>
        </w:tc>
        <w:tc>
          <w:tcPr>
            <w:tcW w:w="2434" w:type="dxa"/>
            <w:vMerge/>
            <w:vAlign w:val="center"/>
          </w:tcPr>
          <w:p w14:paraId="7B9D4858" w14:textId="77777777" w:rsidR="00F7055C" w:rsidRPr="003572E1" w:rsidRDefault="00F7055C" w:rsidP="00184ECE">
            <w:pPr>
              <w:jc w:val="both"/>
              <w:rPr>
                <w:rFonts w:ascii="Aptos" w:hAnsi="Aptos" w:cs="Arial"/>
                <w:sz w:val="18"/>
                <w:szCs w:val="18"/>
                <w:rPrChange w:id="244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3790" w:type="dxa"/>
            <w:vAlign w:val="center"/>
          </w:tcPr>
          <w:p w14:paraId="5BED5F70" w14:textId="4A05274C" w:rsidR="00F7055C" w:rsidRPr="003572E1" w:rsidRDefault="00F7055C" w:rsidP="00FA4F92">
            <w:pPr>
              <w:spacing w:before="40" w:line="360" w:lineRule="auto"/>
              <w:ind w:left="252"/>
              <w:jc w:val="both"/>
              <w:rPr>
                <w:rFonts w:ascii="Aptos" w:hAnsi="Aptos" w:cs="Arial"/>
                <w:sz w:val="18"/>
                <w:szCs w:val="18"/>
                <w:rPrChange w:id="245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3572E1">
              <w:rPr>
                <w:rFonts w:ascii="Aptos" w:hAnsi="Aptos" w:cs="Arial"/>
                <w:sz w:val="18"/>
                <w:szCs w:val="18"/>
                <w:rPrChange w:id="246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t xml:space="preserve">sieci </w:t>
            </w:r>
            <w:proofErr w:type="spellStart"/>
            <w:r w:rsidRPr="003572E1">
              <w:rPr>
                <w:rFonts w:ascii="Aptos" w:hAnsi="Aptos" w:cs="Arial"/>
                <w:sz w:val="18"/>
                <w:szCs w:val="18"/>
                <w:rPrChange w:id="247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t>n</w:t>
            </w:r>
            <w:r w:rsidR="00FA4F92" w:rsidRPr="003572E1">
              <w:rPr>
                <w:rFonts w:ascii="Aptos" w:hAnsi="Aptos" w:cs="Arial"/>
                <w:sz w:val="18"/>
                <w:szCs w:val="18"/>
                <w:rPrChange w:id="248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t>n</w:t>
            </w:r>
            <w:proofErr w:type="spellEnd"/>
            <w:r w:rsidRPr="003572E1">
              <w:rPr>
                <w:rFonts w:ascii="Aptos" w:hAnsi="Aptos" w:cs="Arial"/>
                <w:sz w:val="18"/>
                <w:szCs w:val="18"/>
                <w:rPrChange w:id="249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t xml:space="preserve"> napowietrzne</w:t>
            </w:r>
          </w:p>
        </w:tc>
      </w:tr>
      <w:tr w:rsidR="00F7055C" w:rsidRPr="003572E1" w14:paraId="7F5D3385" w14:textId="77777777" w:rsidTr="00E70B15">
        <w:trPr>
          <w:trHeight w:val="338"/>
          <w:jc w:val="center"/>
        </w:trPr>
        <w:tc>
          <w:tcPr>
            <w:tcW w:w="1565" w:type="dxa"/>
            <w:vAlign w:val="center"/>
          </w:tcPr>
          <w:p w14:paraId="2AC962D1" w14:textId="77777777" w:rsidR="00F7055C" w:rsidRPr="003572E1" w:rsidRDefault="00603A1C" w:rsidP="00184ECE">
            <w:pPr>
              <w:spacing w:before="40" w:line="360" w:lineRule="auto"/>
              <w:jc w:val="both"/>
              <w:rPr>
                <w:rFonts w:ascii="Aptos" w:hAnsi="Aptos" w:cs="Arial"/>
                <w:sz w:val="18"/>
                <w:szCs w:val="18"/>
                <w:rPrChange w:id="250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3572E1">
              <w:rPr>
                <w:rFonts w:ascii="Aptos" w:hAnsi="Aptos" w:cs="Arial"/>
                <w:sz w:val="18"/>
                <w:szCs w:val="18"/>
                <w:rPrChange w:id="251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fldChar w:fldCharType="begin">
                <w:ffData>
                  <w:name w:val="Wybór7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F7055C" w:rsidRPr="003572E1">
              <w:rPr>
                <w:rFonts w:ascii="Aptos" w:hAnsi="Aptos" w:cs="Arial"/>
                <w:sz w:val="18"/>
                <w:szCs w:val="18"/>
                <w:rPrChange w:id="252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instrText xml:space="preserve"> FORMCHECKBOX </w:instrText>
            </w:r>
            <w:r w:rsidRPr="003572E1">
              <w:rPr>
                <w:rFonts w:ascii="Aptos" w:hAnsi="Aptos" w:cs="Arial"/>
                <w:sz w:val="18"/>
                <w:szCs w:val="18"/>
                <w:rPrChange w:id="253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r>
            <w:r w:rsidRPr="003572E1">
              <w:rPr>
                <w:rFonts w:ascii="Aptos" w:hAnsi="Aptos" w:cs="Arial"/>
                <w:sz w:val="18"/>
                <w:szCs w:val="18"/>
                <w:rPrChange w:id="254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fldChar w:fldCharType="separate"/>
            </w:r>
            <w:r w:rsidRPr="003572E1">
              <w:rPr>
                <w:rFonts w:ascii="Aptos" w:hAnsi="Aptos" w:cs="Arial"/>
                <w:sz w:val="18"/>
                <w:szCs w:val="18"/>
                <w:rPrChange w:id="255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fldChar w:fldCharType="end"/>
            </w:r>
          </w:p>
        </w:tc>
        <w:tc>
          <w:tcPr>
            <w:tcW w:w="1565" w:type="dxa"/>
            <w:vAlign w:val="center"/>
          </w:tcPr>
          <w:p w14:paraId="0AE0B822" w14:textId="77777777" w:rsidR="00F7055C" w:rsidRPr="003572E1" w:rsidRDefault="00603A1C" w:rsidP="00184ECE">
            <w:pPr>
              <w:spacing w:before="40" w:line="360" w:lineRule="auto"/>
              <w:jc w:val="both"/>
              <w:rPr>
                <w:rFonts w:ascii="Aptos" w:hAnsi="Aptos" w:cs="Arial"/>
                <w:sz w:val="18"/>
                <w:szCs w:val="18"/>
                <w:rPrChange w:id="256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3572E1">
              <w:rPr>
                <w:rFonts w:ascii="Aptos" w:hAnsi="Aptos" w:cs="Arial"/>
                <w:sz w:val="18"/>
                <w:szCs w:val="18"/>
                <w:rPrChange w:id="257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fldChar w:fldCharType="begin">
                <w:ffData>
                  <w:name w:val="Wybór7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F7055C" w:rsidRPr="003572E1">
              <w:rPr>
                <w:rFonts w:ascii="Aptos" w:hAnsi="Aptos" w:cs="Arial"/>
                <w:sz w:val="18"/>
                <w:szCs w:val="18"/>
                <w:rPrChange w:id="258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instrText xml:space="preserve"> FORMCHECKBOX </w:instrText>
            </w:r>
            <w:r w:rsidRPr="003572E1">
              <w:rPr>
                <w:rFonts w:ascii="Aptos" w:hAnsi="Aptos" w:cs="Arial"/>
                <w:sz w:val="18"/>
                <w:szCs w:val="18"/>
                <w:rPrChange w:id="259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r>
            <w:r w:rsidRPr="003572E1">
              <w:rPr>
                <w:rFonts w:ascii="Aptos" w:hAnsi="Aptos" w:cs="Arial"/>
                <w:sz w:val="18"/>
                <w:szCs w:val="18"/>
                <w:rPrChange w:id="260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fldChar w:fldCharType="separate"/>
            </w:r>
            <w:r w:rsidRPr="003572E1">
              <w:rPr>
                <w:rFonts w:ascii="Aptos" w:hAnsi="Aptos" w:cs="Arial"/>
                <w:sz w:val="18"/>
                <w:szCs w:val="18"/>
                <w:rPrChange w:id="261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fldChar w:fldCharType="end"/>
            </w:r>
          </w:p>
        </w:tc>
        <w:tc>
          <w:tcPr>
            <w:tcW w:w="2434" w:type="dxa"/>
            <w:vMerge/>
            <w:vAlign w:val="center"/>
          </w:tcPr>
          <w:p w14:paraId="6A049969" w14:textId="77777777" w:rsidR="00F7055C" w:rsidRPr="003572E1" w:rsidRDefault="00F7055C" w:rsidP="00184ECE">
            <w:pPr>
              <w:jc w:val="both"/>
              <w:rPr>
                <w:rFonts w:ascii="Aptos" w:hAnsi="Aptos" w:cs="Arial"/>
                <w:sz w:val="18"/>
                <w:szCs w:val="18"/>
                <w:rPrChange w:id="262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3790" w:type="dxa"/>
            <w:vAlign w:val="center"/>
          </w:tcPr>
          <w:p w14:paraId="4D7E3FAA" w14:textId="77777777" w:rsidR="00F7055C" w:rsidRPr="003572E1" w:rsidRDefault="00F7055C" w:rsidP="00FA4F92">
            <w:pPr>
              <w:spacing w:before="40" w:line="360" w:lineRule="auto"/>
              <w:ind w:left="252"/>
              <w:jc w:val="both"/>
              <w:rPr>
                <w:rFonts w:ascii="Aptos" w:hAnsi="Aptos" w:cs="Arial"/>
                <w:sz w:val="18"/>
                <w:szCs w:val="18"/>
                <w:rPrChange w:id="263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3572E1">
              <w:rPr>
                <w:rFonts w:ascii="Aptos" w:hAnsi="Aptos" w:cs="Arial"/>
                <w:sz w:val="18"/>
                <w:szCs w:val="18"/>
                <w:rPrChange w:id="264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t>sieci SN kablowe</w:t>
            </w:r>
          </w:p>
        </w:tc>
      </w:tr>
      <w:tr w:rsidR="00F7055C" w:rsidRPr="003572E1" w14:paraId="1AA975B1" w14:textId="77777777" w:rsidTr="00E70B15">
        <w:trPr>
          <w:trHeight w:val="448"/>
          <w:jc w:val="center"/>
        </w:trPr>
        <w:tc>
          <w:tcPr>
            <w:tcW w:w="1565" w:type="dxa"/>
            <w:vAlign w:val="center"/>
          </w:tcPr>
          <w:p w14:paraId="358E828F" w14:textId="77777777" w:rsidR="00F7055C" w:rsidRPr="003572E1" w:rsidRDefault="00603A1C" w:rsidP="00184ECE">
            <w:pPr>
              <w:spacing w:before="40" w:line="360" w:lineRule="auto"/>
              <w:jc w:val="both"/>
              <w:rPr>
                <w:rFonts w:ascii="Aptos" w:hAnsi="Aptos" w:cs="Arial"/>
                <w:sz w:val="18"/>
                <w:szCs w:val="18"/>
                <w:rPrChange w:id="265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3572E1">
              <w:rPr>
                <w:rFonts w:ascii="Aptos" w:hAnsi="Aptos" w:cs="Arial"/>
                <w:sz w:val="18"/>
                <w:szCs w:val="18"/>
                <w:rPrChange w:id="266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fldChar w:fldCharType="begin">
                <w:ffData>
                  <w:name w:val="Wybór9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F7055C" w:rsidRPr="003572E1">
              <w:rPr>
                <w:rFonts w:ascii="Aptos" w:hAnsi="Aptos" w:cs="Arial"/>
                <w:sz w:val="18"/>
                <w:szCs w:val="18"/>
                <w:rPrChange w:id="267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instrText xml:space="preserve"> FORMCHECKBOX </w:instrText>
            </w:r>
            <w:r w:rsidRPr="003572E1">
              <w:rPr>
                <w:rFonts w:ascii="Aptos" w:hAnsi="Aptos" w:cs="Arial"/>
                <w:sz w:val="18"/>
                <w:szCs w:val="18"/>
                <w:rPrChange w:id="268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r>
            <w:r w:rsidRPr="003572E1">
              <w:rPr>
                <w:rFonts w:ascii="Aptos" w:hAnsi="Aptos" w:cs="Arial"/>
                <w:sz w:val="18"/>
                <w:szCs w:val="18"/>
                <w:rPrChange w:id="269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fldChar w:fldCharType="separate"/>
            </w:r>
            <w:r w:rsidRPr="003572E1">
              <w:rPr>
                <w:rFonts w:ascii="Aptos" w:hAnsi="Aptos" w:cs="Arial"/>
                <w:sz w:val="18"/>
                <w:szCs w:val="18"/>
                <w:rPrChange w:id="270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fldChar w:fldCharType="end"/>
            </w:r>
          </w:p>
        </w:tc>
        <w:tc>
          <w:tcPr>
            <w:tcW w:w="1565" w:type="dxa"/>
            <w:vAlign w:val="center"/>
          </w:tcPr>
          <w:p w14:paraId="37336A90" w14:textId="77777777" w:rsidR="00F7055C" w:rsidRPr="003572E1" w:rsidRDefault="00603A1C" w:rsidP="00184ECE">
            <w:pPr>
              <w:spacing w:before="40" w:line="360" w:lineRule="auto"/>
              <w:jc w:val="both"/>
              <w:rPr>
                <w:rFonts w:ascii="Aptos" w:hAnsi="Aptos" w:cs="Arial"/>
                <w:sz w:val="18"/>
                <w:szCs w:val="18"/>
                <w:rPrChange w:id="271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3572E1">
              <w:rPr>
                <w:rFonts w:ascii="Aptos" w:hAnsi="Aptos" w:cs="Arial"/>
                <w:sz w:val="18"/>
                <w:szCs w:val="18"/>
                <w:rPrChange w:id="272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fldChar w:fldCharType="begin">
                <w:ffData>
                  <w:name w:val="Wybór9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F7055C" w:rsidRPr="003572E1">
              <w:rPr>
                <w:rFonts w:ascii="Aptos" w:hAnsi="Aptos" w:cs="Arial"/>
                <w:sz w:val="18"/>
                <w:szCs w:val="18"/>
                <w:rPrChange w:id="273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instrText xml:space="preserve"> FORMCHECKBOX </w:instrText>
            </w:r>
            <w:r w:rsidRPr="003572E1">
              <w:rPr>
                <w:rFonts w:ascii="Aptos" w:hAnsi="Aptos" w:cs="Arial"/>
                <w:sz w:val="18"/>
                <w:szCs w:val="18"/>
                <w:rPrChange w:id="274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r>
            <w:r w:rsidRPr="003572E1">
              <w:rPr>
                <w:rFonts w:ascii="Aptos" w:hAnsi="Aptos" w:cs="Arial"/>
                <w:sz w:val="18"/>
                <w:szCs w:val="18"/>
                <w:rPrChange w:id="275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fldChar w:fldCharType="separate"/>
            </w:r>
            <w:r w:rsidRPr="003572E1">
              <w:rPr>
                <w:rFonts w:ascii="Aptos" w:hAnsi="Aptos" w:cs="Arial"/>
                <w:sz w:val="18"/>
                <w:szCs w:val="18"/>
                <w:rPrChange w:id="276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fldChar w:fldCharType="end"/>
            </w:r>
          </w:p>
        </w:tc>
        <w:tc>
          <w:tcPr>
            <w:tcW w:w="2434" w:type="dxa"/>
            <w:vMerge/>
            <w:vAlign w:val="center"/>
          </w:tcPr>
          <w:p w14:paraId="4A8BDC25" w14:textId="77777777" w:rsidR="00F7055C" w:rsidRPr="003572E1" w:rsidRDefault="00F7055C" w:rsidP="00184ECE">
            <w:pPr>
              <w:jc w:val="both"/>
              <w:rPr>
                <w:rFonts w:ascii="Aptos" w:hAnsi="Aptos" w:cs="Arial"/>
                <w:sz w:val="18"/>
                <w:szCs w:val="18"/>
                <w:rPrChange w:id="277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3790" w:type="dxa"/>
            <w:vAlign w:val="center"/>
          </w:tcPr>
          <w:p w14:paraId="72895C5E" w14:textId="77777777" w:rsidR="00F7055C" w:rsidRPr="003572E1" w:rsidRDefault="00F7055C" w:rsidP="00FA4F92">
            <w:pPr>
              <w:spacing w:before="40" w:line="360" w:lineRule="auto"/>
              <w:ind w:left="252"/>
              <w:jc w:val="both"/>
              <w:rPr>
                <w:rFonts w:ascii="Aptos" w:hAnsi="Aptos" w:cs="Arial"/>
                <w:sz w:val="18"/>
                <w:szCs w:val="18"/>
                <w:rPrChange w:id="278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3572E1">
              <w:rPr>
                <w:rFonts w:ascii="Aptos" w:hAnsi="Aptos" w:cs="Arial"/>
                <w:sz w:val="18"/>
                <w:szCs w:val="18"/>
                <w:rPrChange w:id="279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t>sieci SN napowietrzne</w:t>
            </w:r>
          </w:p>
        </w:tc>
      </w:tr>
      <w:tr w:rsidR="00F7055C" w:rsidRPr="003572E1" w14:paraId="6B466082" w14:textId="77777777" w:rsidTr="00E70B15">
        <w:trPr>
          <w:trHeight w:val="338"/>
          <w:jc w:val="center"/>
        </w:trPr>
        <w:tc>
          <w:tcPr>
            <w:tcW w:w="1565" w:type="dxa"/>
            <w:vAlign w:val="center"/>
          </w:tcPr>
          <w:p w14:paraId="47BE2F26" w14:textId="77777777" w:rsidR="00F7055C" w:rsidRPr="003572E1" w:rsidRDefault="00603A1C" w:rsidP="00184ECE">
            <w:pPr>
              <w:spacing w:before="40" w:line="360" w:lineRule="auto"/>
              <w:jc w:val="both"/>
              <w:rPr>
                <w:rFonts w:ascii="Aptos" w:hAnsi="Aptos" w:cs="Arial"/>
                <w:sz w:val="18"/>
                <w:szCs w:val="18"/>
                <w:rPrChange w:id="280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3572E1">
              <w:rPr>
                <w:rFonts w:ascii="Aptos" w:hAnsi="Aptos" w:cs="Arial"/>
                <w:sz w:val="18"/>
                <w:szCs w:val="18"/>
                <w:rPrChange w:id="281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fldChar w:fldCharType="begin">
                <w:ffData>
                  <w:name w:val="Wybór1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F7055C" w:rsidRPr="003572E1">
              <w:rPr>
                <w:rFonts w:ascii="Aptos" w:hAnsi="Aptos" w:cs="Arial"/>
                <w:sz w:val="18"/>
                <w:szCs w:val="18"/>
                <w:rPrChange w:id="282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instrText xml:space="preserve"> FORMCHECKBOX </w:instrText>
            </w:r>
            <w:r w:rsidRPr="003572E1">
              <w:rPr>
                <w:rFonts w:ascii="Aptos" w:hAnsi="Aptos" w:cs="Arial"/>
                <w:sz w:val="18"/>
                <w:szCs w:val="18"/>
                <w:rPrChange w:id="283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r>
            <w:r w:rsidRPr="003572E1">
              <w:rPr>
                <w:rFonts w:ascii="Aptos" w:hAnsi="Aptos" w:cs="Arial"/>
                <w:sz w:val="18"/>
                <w:szCs w:val="18"/>
                <w:rPrChange w:id="284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fldChar w:fldCharType="separate"/>
            </w:r>
            <w:r w:rsidRPr="003572E1">
              <w:rPr>
                <w:rFonts w:ascii="Aptos" w:hAnsi="Aptos" w:cs="Arial"/>
                <w:sz w:val="18"/>
                <w:szCs w:val="18"/>
                <w:rPrChange w:id="285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fldChar w:fldCharType="end"/>
            </w:r>
          </w:p>
        </w:tc>
        <w:tc>
          <w:tcPr>
            <w:tcW w:w="1565" w:type="dxa"/>
            <w:vAlign w:val="center"/>
          </w:tcPr>
          <w:p w14:paraId="6623ABD4" w14:textId="77777777" w:rsidR="00F7055C" w:rsidRPr="003572E1" w:rsidRDefault="00603A1C" w:rsidP="00184ECE">
            <w:pPr>
              <w:spacing w:before="40" w:line="360" w:lineRule="auto"/>
              <w:jc w:val="both"/>
              <w:rPr>
                <w:rFonts w:ascii="Aptos" w:hAnsi="Aptos" w:cs="Arial"/>
                <w:sz w:val="18"/>
                <w:szCs w:val="18"/>
                <w:rPrChange w:id="286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3572E1">
              <w:rPr>
                <w:rFonts w:ascii="Aptos" w:hAnsi="Aptos" w:cs="Arial"/>
                <w:sz w:val="18"/>
                <w:szCs w:val="18"/>
                <w:rPrChange w:id="287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fldChar w:fldCharType="begin">
                <w:ffData>
                  <w:name w:val="Wybór1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F7055C" w:rsidRPr="003572E1">
              <w:rPr>
                <w:rFonts w:ascii="Aptos" w:hAnsi="Aptos" w:cs="Arial"/>
                <w:sz w:val="18"/>
                <w:szCs w:val="18"/>
                <w:rPrChange w:id="288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instrText xml:space="preserve"> FORMCHECKBOX </w:instrText>
            </w:r>
            <w:r w:rsidRPr="003572E1">
              <w:rPr>
                <w:rFonts w:ascii="Aptos" w:hAnsi="Aptos" w:cs="Arial"/>
                <w:sz w:val="18"/>
                <w:szCs w:val="18"/>
                <w:rPrChange w:id="289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r>
            <w:r w:rsidRPr="003572E1">
              <w:rPr>
                <w:rFonts w:ascii="Aptos" w:hAnsi="Aptos" w:cs="Arial"/>
                <w:sz w:val="18"/>
                <w:szCs w:val="18"/>
                <w:rPrChange w:id="290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fldChar w:fldCharType="separate"/>
            </w:r>
            <w:r w:rsidRPr="003572E1">
              <w:rPr>
                <w:rFonts w:ascii="Aptos" w:hAnsi="Aptos" w:cs="Arial"/>
                <w:sz w:val="18"/>
                <w:szCs w:val="18"/>
                <w:rPrChange w:id="291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fldChar w:fldCharType="end"/>
            </w:r>
          </w:p>
        </w:tc>
        <w:tc>
          <w:tcPr>
            <w:tcW w:w="2434" w:type="dxa"/>
            <w:vMerge/>
            <w:vAlign w:val="center"/>
          </w:tcPr>
          <w:p w14:paraId="0183DADB" w14:textId="77777777" w:rsidR="00F7055C" w:rsidRPr="003572E1" w:rsidRDefault="00F7055C" w:rsidP="00184ECE">
            <w:pPr>
              <w:jc w:val="both"/>
              <w:rPr>
                <w:rFonts w:ascii="Aptos" w:hAnsi="Aptos" w:cs="Arial"/>
                <w:sz w:val="18"/>
                <w:szCs w:val="18"/>
                <w:rPrChange w:id="292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3790" w:type="dxa"/>
            <w:vAlign w:val="center"/>
          </w:tcPr>
          <w:p w14:paraId="3A6FBA2F" w14:textId="77777777" w:rsidR="00F7055C" w:rsidRPr="003572E1" w:rsidRDefault="00F7055C" w:rsidP="00FA4F92">
            <w:pPr>
              <w:spacing w:before="40" w:line="360" w:lineRule="auto"/>
              <w:ind w:left="252"/>
              <w:jc w:val="both"/>
              <w:rPr>
                <w:rFonts w:ascii="Aptos" w:hAnsi="Aptos" w:cs="Arial"/>
                <w:sz w:val="18"/>
                <w:szCs w:val="18"/>
                <w:rPrChange w:id="293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3572E1">
              <w:rPr>
                <w:rFonts w:ascii="Aptos" w:hAnsi="Aptos" w:cs="Arial"/>
                <w:sz w:val="18"/>
                <w:szCs w:val="18"/>
                <w:rPrChange w:id="294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t xml:space="preserve">linie i aparatura WN </w:t>
            </w:r>
          </w:p>
        </w:tc>
      </w:tr>
      <w:tr w:rsidR="00F7055C" w:rsidRPr="003572E1" w14:paraId="10A87612" w14:textId="77777777" w:rsidTr="00E70B15">
        <w:trPr>
          <w:trHeight w:val="338"/>
          <w:jc w:val="center"/>
        </w:trPr>
        <w:tc>
          <w:tcPr>
            <w:tcW w:w="1565" w:type="dxa"/>
            <w:vAlign w:val="center"/>
          </w:tcPr>
          <w:p w14:paraId="05F152D1" w14:textId="77777777" w:rsidR="00F7055C" w:rsidRPr="003572E1" w:rsidRDefault="00603A1C" w:rsidP="00184ECE">
            <w:pPr>
              <w:spacing w:before="40" w:line="360" w:lineRule="auto"/>
              <w:jc w:val="both"/>
              <w:rPr>
                <w:rFonts w:ascii="Aptos" w:hAnsi="Aptos" w:cs="Arial"/>
                <w:sz w:val="18"/>
                <w:szCs w:val="18"/>
                <w:rPrChange w:id="295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3572E1">
              <w:rPr>
                <w:rFonts w:ascii="Aptos" w:hAnsi="Aptos" w:cs="Arial"/>
                <w:sz w:val="18"/>
                <w:szCs w:val="18"/>
                <w:rPrChange w:id="296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fldChar w:fldCharType="begin">
                <w:ffData>
                  <w:name w:val="Wybór13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F7055C" w:rsidRPr="003572E1">
              <w:rPr>
                <w:rFonts w:ascii="Aptos" w:hAnsi="Aptos" w:cs="Arial"/>
                <w:sz w:val="18"/>
                <w:szCs w:val="18"/>
                <w:rPrChange w:id="297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instrText xml:space="preserve"> FORMCHECKBOX </w:instrText>
            </w:r>
            <w:r w:rsidRPr="003572E1">
              <w:rPr>
                <w:rFonts w:ascii="Aptos" w:hAnsi="Aptos" w:cs="Arial"/>
                <w:sz w:val="18"/>
                <w:szCs w:val="18"/>
                <w:rPrChange w:id="298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r>
            <w:r w:rsidRPr="003572E1">
              <w:rPr>
                <w:rFonts w:ascii="Aptos" w:hAnsi="Aptos" w:cs="Arial"/>
                <w:sz w:val="18"/>
                <w:szCs w:val="18"/>
                <w:rPrChange w:id="299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fldChar w:fldCharType="separate"/>
            </w:r>
            <w:r w:rsidRPr="003572E1">
              <w:rPr>
                <w:rFonts w:ascii="Aptos" w:hAnsi="Aptos" w:cs="Arial"/>
                <w:sz w:val="18"/>
                <w:szCs w:val="18"/>
                <w:rPrChange w:id="300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fldChar w:fldCharType="end"/>
            </w:r>
          </w:p>
        </w:tc>
        <w:tc>
          <w:tcPr>
            <w:tcW w:w="1565" w:type="dxa"/>
            <w:vAlign w:val="center"/>
          </w:tcPr>
          <w:p w14:paraId="1602CB82" w14:textId="77777777" w:rsidR="00F7055C" w:rsidRPr="003572E1" w:rsidRDefault="00603A1C" w:rsidP="00184ECE">
            <w:pPr>
              <w:spacing w:before="40" w:line="360" w:lineRule="auto"/>
              <w:jc w:val="both"/>
              <w:rPr>
                <w:rFonts w:ascii="Aptos" w:hAnsi="Aptos" w:cs="Arial"/>
                <w:sz w:val="18"/>
                <w:szCs w:val="18"/>
                <w:rPrChange w:id="301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3572E1">
              <w:rPr>
                <w:rFonts w:ascii="Aptos" w:hAnsi="Aptos" w:cs="Arial"/>
                <w:sz w:val="18"/>
                <w:szCs w:val="18"/>
                <w:rPrChange w:id="302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fldChar w:fldCharType="begin">
                <w:ffData>
                  <w:name w:val="Wybór13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F7055C" w:rsidRPr="003572E1">
              <w:rPr>
                <w:rFonts w:ascii="Aptos" w:hAnsi="Aptos" w:cs="Arial"/>
                <w:sz w:val="18"/>
                <w:szCs w:val="18"/>
                <w:rPrChange w:id="303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instrText xml:space="preserve"> FORMCHECKBOX </w:instrText>
            </w:r>
            <w:r w:rsidRPr="003572E1">
              <w:rPr>
                <w:rFonts w:ascii="Aptos" w:hAnsi="Aptos" w:cs="Arial"/>
                <w:sz w:val="18"/>
                <w:szCs w:val="18"/>
                <w:rPrChange w:id="304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r>
            <w:r w:rsidRPr="003572E1">
              <w:rPr>
                <w:rFonts w:ascii="Aptos" w:hAnsi="Aptos" w:cs="Arial"/>
                <w:sz w:val="18"/>
                <w:szCs w:val="18"/>
                <w:rPrChange w:id="305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fldChar w:fldCharType="separate"/>
            </w:r>
            <w:r w:rsidRPr="003572E1">
              <w:rPr>
                <w:rFonts w:ascii="Aptos" w:hAnsi="Aptos" w:cs="Arial"/>
                <w:sz w:val="18"/>
                <w:szCs w:val="18"/>
                <w:rPrChange w:id="306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fldChar w:fldCharType="end"/>
            </w:r>
          </w:p>
        </w:tc>
        <w:tc>
          <w:tcPr>
            <w:tcW w:w="2434" w:type="dxa"/>
            <w:vMerge/>
            <w:vAlign w:val="center"/>
          </w:tcPr>
          <w:p w14:paraId="0445FAD2" w14:textId="77777777" w:rsidR="00F7055C" w:rsidRPr="003572E1" w:rsidRDefault="00F7055C" w:rsidP="00184ECE">
            <w:pPr>
              <w:jc w:val="both"/>
              <w:rPr>
                <w:rFonts w:ascii="Aptos" w:hAnsi="Aptos" w:cs="Arial"/>
                <w:sz w:val="18"/>
                <w:szCs w:val="18"/>
                <w:rPrChange w:id="307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3790" w:type="dxa"/>
            <w:vAlign w:val="center"/>
          </w:tcPr>
          <w:p w14:paraId="0BB3ED6F" w14:textId="42C15DCF" w:rsidR="00F7055C" w:rsidRPr="003572E1" w:rsidRDefault="00F7055C" w:rsidP="00FA4F92">
            <w:pPr>
              <w:spacing w:before="40" w:line="360" w:lineRule="auto"/>
              <w:ind w:left="252"/>
              <w:jc w:val="both"/>
              <w:rPr>
                <w:rFonts w:ascii="Aptos" w:hAnsi="Aptos" w:cs="Arial"/>
                <w:sz w:val="18"/>
                <w:szCs w:val="18"/>
                <w:rPrChange w:id="308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3572E1">
              <w:rPr>
                <w:rFonts w:ascii="Aptos" w:hAnsi="Aptos" w:cs="Arial"/>
                <w:sz w:val="18"/>
                <w:szCs w:val="18"/>
                <w:rPrChange w:id="309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t>stacje transformatorowe SN/</w:t>
            </w:r>
            <w:proofErr w:type="spellStart"/>
            <w:r w:rsidRPr="003572E1">
              <w:rPr>
                <w:rFonts w:ascii="Aptos" w:hAnsi="Aptos" w:cs="Arial"/>
                <w:sz w:val="18"/>
                <w:szCs w:val="18"/>
                <w:rPrChange w:id="310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t>n</w:t>
            </w:r>
            <w:r w:rsidR="00FA4F92" w:rsidRPr="003572E1">
              <w:rPr>
                <w:rFonts w:ascii="Aptos" w:hAnsi="Aptos" w:cs="Arial"/>
                <w:sz w:val="18"/>
                <w:szCs w:val="18"/>
                <w:rPrChange w:id="311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t>n</w:t>
            </w:r>
            <w:proofErr w:type="spellEnd"/>
          </w:p>
        </w:tc>
      </w:tr>
      <w:tr w:rsidR="00F7055C" w:rsidRPr="003572E1" w14:paraId="45BE6EB7" w14:textId="77777777" w:rsidTr="00184ECE">
        <w:trPr>
          <w:trHeight w:val="338"/>
          <w:jc w:val="center"/>
        </w:trPr>
        <w:tc>
          <w:tcPr>
            <w:tcW w:w="1565" w:type="dxa"/>
            <w:vAlign w:val="center"/>
          </w:tcPr>
          <w:p w14:paraId="29C6539A" w14:textId="77777777" w:rsidR="00F7055C" w:rsidRPr="003572E1" w:rsidRDefault="00603A1C" w:rsidP="00184ECE">
            <w:pPr>
              <w:spacing w:before="40" w:line="360" w:lineRule="auto"/>
              <w:jc w:val="both"/>
              <w:rPr>
                <w:rFonts w:ascii="Aptos" w:hAnsi="Aptos" w:cs="Arial"/>
                <w:sz w:val="18"/>
                <w:szCs w:val="18"/>
                <w:rPrChange w:id="312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3572E1">
              <w:rPr>
                <w:rFonts w:ascii="Aptos" w:hAnsi="Aptos" w:cs="Arial"/>
                <w:sz w:val="18"/>
                <w:szCs w:val="18"/>
                <w:rPrChange w:id="313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fldChar w:fldCharType="begin">
                <w:ffData>
                  <w:name w:val="Wybór7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F7055C" w:rsidRPr="003572E1">
              <w:rPr>
                <w:rFonts w:ascii="Aptos" w:hAnsi="Aptos" w:cs="Arial"/>
                <w:sz w:val="18"/>
                <w:szCs w:val="18"/>
                <w:rPrChange w:id="314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instrText xml:space="preserve"> FORMCHECKBOX </w:instrText>
            </w:r>
            <w:r w:rsidRPr="003572E1">
              <w:rPr>
                <w:rFonts w:ascii="Aptos" w:hAnsi="Aptos" w:cs="Arial"/>
                <w:sz w:val="18"/>
                <w:szCs w:val="18"/>
                <w:rPrChange w:id="315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r>
            <w:r w:rsidRPr="003572E1">
              <w:rPr>
                <w:rFonts w:ascii="Aptos" w:hAnsi="Aptos" w:cs="Arial"/>
                <w:sz w:val="18"/>
                <w:szCs w:val="18"/>
                <w:rPrChange w:id="316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fldChar w:fldCharType="separate"/>
            </w:r>
            <w:r w:rsidRPr="003572E1">
              <w:rPr>
                <w:rFonts w:ascii="Aptos" w:hAnsi="Aptos" w:cs="Arial"/>
                <w:sz w:val="18"/>
                <w:szCs w:val="18"/>
                <w:rPrChange w:id="317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fldChar w:fldCharType="end"/>
            </w:r>
          </w:p>
        </w:tc>
        <w:tc>
          <w:tcPr>
            <w:tcW w:w="1565" w:type="dxa"/>
            <w:vAlign w:val="center"/>
          </w:tcPr>
          <w:p w14:paraId="3882043A" w14:textId="77777777" w:rsidR="00F7055C" w:rsidRPr="003572E1" w:rsidRDefault="00603A1C" w:rsidP="00184ECE">
            <w:pPr>
              <w:spacing w:before="40" w:line="360" w:lineRule="auto"/>
              <w:jc w:val="both"/>
              <w:rPr>
                <w:rFonts w:ascii="Aptos" w:hAnsi="Aptos" w:cs="Arial"/>
                <w:sz w:val="18"/>
                <w:szCs w:val="18"/>
                <w:rPrChange w:id="318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3572E1">
              <w:rPr>
                <w:rFonts w:ascii="Aptos" w:hAnsi="Aptos" w:cs="Arial"/>
                <w:sz w:val="18"/>
                <w:szCs w:val="18"/>
                <w:rPrChange w:id="319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fldChar w:fldCharType="begin">
                <w:ffData>
                  <w:name w:val="Wybór7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F7055C" w:rsidRPr="003572E1">
              <w:rPr>
                <w:rFonts w:ascii="Aptos" w:hAnsi="Aptos" w:cs="Arial"/>
                <w:sz w:val="18"/>
                <w:szCs w:val="18"/>
                <w:rPrChange w:id="320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instrText xml:space="preserve"> FORMCHECKBOX </w:instrText>
            </w:r>
            <w:r w:rsidRPr="003572E1">
              <w:rPr>
                <w:rFonts w:ascii="Aptos" w:hAnsi="Aptos" w:cs="Arial"/>
                <w:sz w:val="18"/>
                <w:szCs w:val="18"/>
                <w:rPrChange w:id="321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r>
            <w:r w:rsidRPr="003572E1">
              <w:rPr>
                <w:rFonts w:ascii="Aptos" w:hAnsi="Aptos" w:cs="Arial"/>
                <w:sz w:val="18"/>
                <w:szCs w:val="18"/>
                <w:rPrChange w:id="322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fldChar w:fldCharType="separate"/>
            </w:r>
            <w:r w:rsidRPr="003572E1">
              <w:rPr>
                <w:rFonts w:ascii="Aptos" w:hAnsi="Aptos" w:cs="Arial"/>
                <w:sz w:val="18"/>
                <w:szCs w:val="18"/>
                <w:rPrChange w:id="323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fldChar w:fldCharType="end"/>
            </w:r>
          </w:p>
        </w:tc>
        <w:tc>
          <w:tcPr>
            <w:tcW w:w="2434" w:type="dxa"/>
            <w:vMerge w:val="restart"/>
            <w:vAlign w:val="center"/>
          </w:tcPr>
          <w:p w14:paraId="6EE8F145" w14:textId="77777777" w:rsidR="00F7055C" w:rsidRPr="003572E1" w:rsidRDefault="00F7055C" w:rsidP="00184ECE">
            <w:pPr>
              <w:jc w:val="both"/>
              <w:rPr>
                <w:rFonts w:ascii="Aptos" w:hAnsi="Aptos" w:cs="Arial"/>
                <w:sz w:val="18"/>
                <w:szCs w:val="18"/>
                <w:rPrChange w:id="324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3572E1">
              <w:rPr>
                <w:rFonts w:ascii="Aptos" w:hAnsi="Aptos" w:cs="Arial"/>
                <w:sz w:val="18"/>
                <w:szCs w:val="18"/>
                <w:rPrChange w:id="325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t>Roboty telekomunikacyjne</w:t>
            </w:r>
          </w:p>
        </w:tc>
        <w:tc>
          <w:tcPr>
            <w:tcW w:w="3790" w:type="dxa"/>
            <w:vAlign w:val="center"/>
          </w:tcPr>
          <w:p w14:paraId="797CD9DA" w14:textId="77777777" w:rsidR="00F7055C" w:rsidRPr="003572E1" w:rsidRDefault="00F7055C" w:rsidP="00FA4F92">
            <w:pPr>
              <w:spacing w:before="40" w:line="360" w:lineRule="auto"/>
              <w:ind w:left="252"/>
              <w:jc w:val="both"/>
              <w:rPr>
                <w:rFonts w:ascii="Aptos" w:hAnsi="Aptos" w:cs="Arial"/>
                <w:sz w:val="18"/>
                <w:szCs w:val="18"/>
                <w:rPrChange w:id="326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3572E1">
              <w:rPr>
                <w:rFonts w:ascii="Aptos" w:hAnsi="Aptos" w:cs="Arial"/>
                <w:sz w:val="18"/>
                <w:szCs w:val="18"/>
                <w:rPrChange w:id="327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t>linie światłowodowe kablowe</w:t>
            </w:r>
          </w:p>
        </w:tc>
      </w:tr>
      <w:tr w:rsidR="00F7055C" w:rsidRPr="003572E1" w14:paraId="48B2E4E2" w14:textId="77777777" w:rsidTr="00184ECE">
        <w:trPr>
          <w:trHeight w:val="338"/>
          <w:jc w:val="center"/>
        </w:trPr>
        <w:tc>
          <w:tcPr>
            <w:tcW w:w="1565" w:type="dxa"/>
            <w:vAlign w:val="center"/>
          </w:tcPr>
          <w:p w14:paraId="35AA3953" w14:textId="77777777" w:rsidR="00F7055C" w:rsidRPr="003572E1" w:rsidRDefault="00603A1C" w:rsidP="00184ECE">
            <w:pPr>
              <w:spacing w:before="40" w:line="360" w:lineRule="auto"/>
              <w:jc w:val="both"/>
              <w:rPr>
                <w:rFonts w:ascii="Aptos" w:hAnsi="Aptos" w:cs="Arial"/>
                <w:sz w:val="18"/>
                <w:szCs w:val="18"/>
                <w:rPrChange w:id="328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3572E1">
              <w:rPr>
                <w:rFonts w:ascii="Aptos" w:hAnsi="Aptos" w:cs="Arial"/>
                <w:sz w:val="18"/>
                <w:szCs w:val="18"/>
                <w:rPrChange w:id="329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fldChar w:fldCharType="begin">
                <w:ffData>
                  <w:name w:val="Wybór9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F7055C" w:rsidRPr="003572E1">
              <w:rPr>
                <w:rFonts w:ascii="Aptos" w:hAnsi="Aptos" w:cs="Arial"/>
                <w:sz w:val="18"/>
                <w:szCs w:val="18"/>
                <w:rPrChange w:id="330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instrText xml:space="preserve"> FORMCHECKBOX </w:instrText>
            </w:r>
            <w:r w:rsidRPr="003572E1">
              <w:rPr>
                <w:rFonts w:ascii="Aptos" w:hAnsi="Aptos" w:cs="Arial"/>
                <w:sz w:val="18"/>
                <w:szCs w:val="18"/>
                <w:rPrChange w:id="331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r>
            <w:r w:rsidRPr="003572E1">
              <w:rPr>
                <w:rFonts w:ascii="Aptos" w:hAnsi="Aptos" w:cs="Arial"/>
                <w:sz w:val="18"/>
                <w:szCs w:val="18"/>
                <w:rPrChange w:id="332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fldChar w:fldCharType="separate"/>
            </w:r>
            <w:r w:rsidRPr="003572E1">
              <w:rPr>
                <w:rFonts w:ascii="Aptos" w:hAnsi="Aptos" w:cs="Arial"/>
                <w:sz w:val="18"/>
                <w:szCs w:val="18"/>
                <w:rPrChange w:id="333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fldChar w:fldCharType="end"/>
            </w:r>
          </w:p>
        </w:tc>
        <w:tc>
          <w:tcPr>
            <w:tcW w:w="1565" w:type="dxa"/>
            <w:vAlign w:val="center"/>
          </w:tcPr>
          <w:p w14:paraId="5E65ECA2" w14:textId="77777777" w:rsidR="00F7055C" w:rsidRPr="003572E1" w:rsidRDefault="00603A1C" w:rsidP="00184ECE">
            <w:pPr>
              <w:spacing w:before="40" w:line="360" w:lineRule="auto"/>
              <w:jc w:val="both"/>
              <w:rPr>
                <w:rFonts w:ascii="Aptos" w:hAnsi="Aptos" w:cs="Arial"/>
                <w:sz w:val="18"/>
                <w:szCs w:val="18"/>
                <w:rPrChange w:id="334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3572E1">
              <w:rPr>
                <w:rFonts w:ascii="Aptos" w:hAnsi="Aptos" w:cs="Arial"/>
                <w:sz w:val="18"/>
                <w:szCs w:val="18"/>
                <w:rPrChange w:id="335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fldChar w:fldCharType="begin">
                <w:ffData>
                  <w:name w:val="Wybór9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F7055C" w:rsidRPr="003572E1">
              <w:rPr>
                <w:rFonts w:ascii="Aptos" w:hAnsi="Aptos" w:cs="Arial"/>
                <w:sz w:val="18"/>
                <w:szCs w:val="18"/>
                <w:rPrChange w:id="336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instrText xml:space="preserve"> FORMCHECKBOX </w:instrText>
            </w:r>
            <w:r w:rsidRPr="003572E1">
              <w:rPr>
                <w:rFonts w:ascii="Aptos" w:hAnsi="Aptos" w:cs="Arial"/>
                <w:sz w:val="18"/>
                <w:szCs w:val="18"/>
                <w:rPrChange w:id="337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r>
            <w:r w:rsidRPr="003572E1">
              <w:rPr>
                <w:rFonts w:ascii="Aptos" w:hAnsi="Aptos" w:cs="Arial"/>
                <w:sz w:val="18"/>
                <w:szCs w:val="18"/>
                <w:rPrChange w:id="338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fldChar w:fldCharType="separate"/>
            </w:r>
            <w:r w:rsidRPr="003572E1">
              <w:rPr>
                <w:rFonts w:ascii="Aptos" w:hAnsi="Aptos" w:cs="Arial"/>
                <w:sz w:val="18"/>
                <w:szCs w:val="18"/>
                <w:rPrChange w:id="339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fldChar w:fldCharType="end"/>
            </w:r>
          </w:p>
        </w:tc>
        <w:tc>
          <w:tcPr>
            <w:tcW w:w="2434" w:type="dxa"/>
            <w:vMerge/>
            <w:vAlign w:val="center"/>
          </w:tcPr>
          <w:p w14:paraId="0733E7A2" w14:textId="77777777" w:rsidR="00F7055C" w:rsidRPr="003572E1" w:rsidRDefault="00F7055C" w:rsidP="00184ECE">
            <w:pPr>
              <w:jc w:val="both"/>
              <w:rPr>
                <w:rFonts w:ascii="Aptos" w:hAnsi="Aptos" w:cs="Arial"/>
                <w:sz w:val="18"/>
                <w:szCs w:val="18"/>
                <w:rPrChange w:id="340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3790" w:type="dxa"/>
            <w:vAlign w:val="center"/>
          </w:tcPr>
          <w:p w14:paraId="6D49F117" w14:textId="77777777" w:rsidR="00F7055C" w:rsidRPr="003572E1" w:rsidRDefault="00F7055C" w:rsidP="00FA4F92">
            <w:pPr>
              <w:ind w:left="249"/>
              <w:jc w:val="both"/>
              <w:rPr>
                <w:rFonts w:ascii="Aptos" w:hAnsi="Aptos" w:cs="Arial"/>
                <w:sz w:val="18"/>
                <w:szCs w:val="18"/>
                <w:rPrChange w:id="341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3572E1">
              <w:rPr>
                <w:rFonts w:ascii="Aptos" w:hAnsi="Aptos" w:cs="Arial"/>
                <w:sz w:val="18"/>
                <w:szCs w:val="18"/>
                <w:rPrChange w:id="342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t>linie światłowodowe na liniach napowietrznych</w:t>
            </w:r>
          </w:p>
        </w:tc>
      </w:tr>
      <w:tr w:rsidR="00F7055C" w:rsidRPr="003572E1" w14:paraId="795D5D10" w14:textId="77777777" w:rsidTr="00184ECE">
        <w:trPr>
          <w:trHeight w:val="338"/>
          <w:jc w:val="center"/>
        </w:trPr>
        <w:tc>
          <w:tcPr>
            <w:tcW w:w="1565" w:type="dxa"/>
            <w:vAlign w:val="center"/>
          </w:tcPr>
          <w:p w14:paraId="120390BD" w14:textId="77777777" w:rsidR="00F7055C" w:rsidRPr="003572E1" w:rsidRDefault="00603A1C" w:rsidP="00184ECE">
            <w:pPr>
              <w:spacing w:before="40" w:line="360" w:lineRule="auto"/>
              <w:jc w:val="both"/>
              <w:rPr>
                <w:rFonts w:ascii="Aptos" w:hAnsi="Aptos" w:cs="Arial"/>
                <w:sz w:val="18"/>
                <w:szCs w:val="18"/>
                <w:rPrChange w:id="343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3572E1">
              <w:rPr>
                <w:rFonts w:ascii="Aptos" w:hAnsi="Aptos" w:cs="Arial"/>
                <w:sz w:val="18"/>
                <w:szCs w:val="18"/>
                <w:rPrChange w:id="344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fldChar w:fldCharType="begin">
                <w:ffData>
                  <w:name w:val="Wybór1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F7055C" w:rsidRPr="003572E1">
              <w:rPr>
                <w:rFonts w:ascii="Aptos" w:hAnsi="Aptos" w:cs="Arial"/>
                <w:sz w:val="18"/>
                <w:szCs w:val="18"/>
                <w:rPrChange w:id="345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instrText xml:space="preserve"> FORMCHECKBOX </w:instrText>
            </w:r>
            <w:r w:rsidRPr="003572E1">
              <w:rPr>
                <w:rFonts w:ascii="Aptos" w:hAnsi="Aptos" w:cs="Arial"/>
                <w:sz w:val="18"/>
                <w:szCs w:val="18"/>
                <w:rPrChange w:id="346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r>
            <w:r w:rsidRPr="003572E1">
              <w:rPr>
                <w:rFonts w:ascii="Aptos" w:hAnsi="Aptos" w:cs="Arial"/>
                <w:sz w:val="18"/>
                <w:szCs w:val="18"/>
                <w:rPrChange w:id="347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fldChar w:fldCharType="separate"/>
            </w:r>
            <w:r w:rsidRPr="003572E1">
              <w:rPr>
                <w:rFonts w:ascii="Aptos" w:hAnsi="Aptos" w:cs="Arial"/>
                <w:sz w:val="18"/>
                <w:szCs w:val="18"/>
                <w:rPrChange w:id="348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fldChar w:fldCharType="end"/>
            </w:r>
          </w:p>
        </w:tc>
        <w:tc>
          <w:tcPr>
            <w:tcW w:w="1565" w:type="dxa"/>
            <w:vAlign w:val="center"/>
          </w:tcPr>
          <w:p w14:paraId="2DD465F2" w14:textId="77777777" w:rsidR="00F7055C" w:rsidRPr="003572E1" w:rsidRDefault="00603A1C" w:rsidP="00184ECE">
            <w:pPr>
              <w:spacing w:before="40" w:line="360" w:lineRule="auto"/>
              <w:jc w:val="both"/>
              <w:rPr>
                <w:rFonts w:ascii="Aptos" w:hAnsi="Aptos" w:cs="Arial"/>
                <w:sz w:val="18"/>
                <w:szCs w:val="18"/>
                <w:rPrChange w:id="349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3572E1">
              <w:rPr>
                <w:rFonts w:ascii="Aptos" w:hAnsi="Aptos" w:cs="Arial"/>
                <w:sz w:val="18"/>
                <w:szCs w:val="18"/>
                <w:rPrChange w:id="350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fldChar w:fldCharType="begin">
                <w:ffData>
                  <w:name w:val="Wybór1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F7055C" w:rsidRPr="003572E1">
              <w:rPr>
                <w:rFonts w:ascii="Aptos" w:hAnsi="Aptos" w:cs="Arial"/>
                <w:sz w:val="18"/>
                <w:szCs w:val="18"/>
                <w:rPrChange w:id="351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instrText xml:space="preserve"> FORMCHECKBOX </w:instrText>
            </w:r>
            <w:r w:rsidRPr="003572E1">
              <w:rPr>
                <w:rFonts w:ascii="Aptos" w:hAnsi="Aptos" w:cs="Arial"/>
                <w:sz w:val="18"/>
                <w:szCs w:val="18"/>
                <w:rPrChange w:id="352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r>
            <w:r w:rsidRPr="003572E1">
              <w:rPr>
                <w:rFonts w:ascii="Aptos" w:hAnsi="Aptos" w:cs="Arial"/>
                <w:sz w:val="18"/>
                <w:szCs w:val="18"/>
                <w:rPrChange w:id="353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fldChar w:fldCharType="separate"/>
            </w:r>
            <w:r w:rsidRPr="003572E1">
              <w:rPr>
                <w:rFonts w:ascii="Aptos" w:hAnsi="Aptos" w:cs="Arial"/>
                <w:sz w:val="18"/>
                <w:szCs w:val="18"/>
                <w:rPrChange w:id="354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fldChar w:fldCharType="end"/>
            </w:r>
          </w:p>
        </w:tc>
        <w:tc>
          <w:tcPr>
            <w:tcW w:w="2434" w:type="dxa"/>
            <w:vAlign w:val="center"/>
          </w:tcPr>
          <w:p w14:paraId="4857D319" w14:textId="77777777" w:rsidR="00F7055C" w:rsidRPr="003572E1" w:rsidRDefault="00F7055C" w:rsidP="00184ECE">
            <w:pPr>
              <w:jc w:val="both"/>
              <w:rPr>
                <w:rFonts w:ascii="Aptos" w:hAnsi="Aptos" w:cs="Arial"/>
                <w:sz w:val="18"/>
                <w:szCs w:val="18"/>
                <w:rPrChange w:id="355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3572E1">
              <w:rPr>
                <w:rFonts w:ascii="Aptos" w:hAnsi="Aptos" w:cs="Arial"/>
                <w:sz w:val="18"/>
                <w:szCs w:val="18"/>
                <w:rPrChange w:id="356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t>Roboty ogólnobudowlane</w:t>
            </w:r>
          </w:p>
        </w:tc>
        <w:tc>
          <w:tcPr>
            <w:tcW w:w="3790" w:type="dxa"/>
            <w:vAlign w:val="center"/>
          </w:tcPr>
          <w:p w14:paraId="6C4A4C48" w14:textId="2D4E86A4" w:rsidR="00F7055C" w:rsidRPr="003572E1" w:rsidRDefault="00F7055C" w:rsidP="00FA4F92">
            <w:pPr>
              <w:ind w:left="249"/>
              <w:jc w:val="both"/>
              <w:rPr>
                <w:rFonts w:ascii="Aptos" w:hAnsi="Aptos" w:cs="Arial"/>
                <w:sz w:val="18"/>
                <w:szCs w:val="18"/>
                <w:rPrChange w:id="357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3572E1">
              <w:rPr>
                <w:rFonts w:ascii="Aptos" w:hAnsi="Aptos" w:cs="Arial"/>
                <w:sz w:val="18"/>
                <w:szCs w:val="18"/>
                <w:rPrChange w:id="358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t>Kompleksowe roboty ogólnobudowlane (obie</w:t>
            </w:r>
            <w:r w:rsidR="00F067D1" w:rsidRPr="003572E1">
              <w:rPr>
                <w:rFonts w:ascii="Aptos" w:hAnsi="Aptos" w:cs="Arial"/>
                <w:sz w:val="18"/>
                <w:szCs w:val="18"/>
                <w:rPrChange w:id="359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t xml:space="preserve">kty kubaturowe wraz z robotami </w:t>
            </w:r>
            <w:r w:rsidRPr="003572E1">
              <w:rPr>
                <w:rFonts w:ascii="Aptos" w:hAnsi="Aptos" w:cs="Arial"/>
                <w:sz w:val="18"/>
                <w:szCs w:val="18"/>
                <w:rPrChange w:id="360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t xml:space="preserve">instalacyjnymi wymagane co najmniej instalacje: elektryczne, </w:t>
            </w:r>
            <w:proofErr w:type="spellStart"/>
            <w:r w:rsidRPr="003572E1">
              <w:rPr>
                <w:rFonts w:ascii="Aptos" w:hAnsi="Aptos" w:cs="Arial"/>
                <w:sz w:val="18"/>
                <w:szCs w:val="18"/>
                <w:rPrChange w:id="361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t>wod</w:t>
            </w:r>
            <w:proofErr w:type="spellEnd"/>
            <w:r w:rsidR="00AF7D73" w:rsidRPr="003572E1">
              <w:rPr>
                <w:rFonts w:ascii="Aptos" w:hAnsi="Aptos" w:cs="Arial"/>
                <w:sz w:val="18"/>
                <w:szCs w:val="18"/>
                <w:rPrChange w:id="362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t>.</w:t>
            </w:r>
            <w:r w:rsidRPr="003572E1">
              <w:rPr>
                <w:rFonts w:ascii="Aptos" w:hAnsi="Aptos" w:cs="Arial"/>
                <w:sz w:val="18"/>
                <w:szCs w:val="18"/>
                <w:rPrChange w:id="363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t>-</w:t>
            </w:r>
            <w:r w:rsidR="0069778D" w:rsidRPr="003572E1">
              <w:rPr>
                <w:rFonts w:ascii="Aptos" w:hAnsi="Aptos" w:cs="Arial"/>
                <w:sz w:val="18"/>
                <w:szCs w:val="18"/>
                <w:rPrChange w:id="364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t xml:space="preserve"> </w:t>
            </w:r>
            <w:r w:rsidRPr="003572E1">
              <w:rPr>
                <w:rFonts w:ascii="Aptos" w:hAnsi="Aptos" w:cs="Arial"/>
                <w:sz w:val="18"/>
                <w:szCs w:val="18"/>
                <w:rPrChange w:id="365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t>kan</w:t>
            </w:r>
            <w:r w:rsidR="00AF7D73" w:rsidRPr="003572E1">
              <w:rPr>
                <w:rFonts w:ascii="Aptos" w:hAnsi="Aptos" w:cs="Arial"/>
                <w:sz w:val="18"/>
                <w:szCs w:val="18"/>
                <w:rPrChange w:id="366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t>.</w:t>
            </w:r>
            <w:r w:rsidRPr="003572E1">
              <w:rPr>
                <w:rFonts w:ascii="Aptos" w:hAnsi="Aptos" w:cs="Arial"/>
                <w:sz w:val="18"/>
                <w:szCs w:val="18"/>
                <w:rPrChange w:id="367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t>, c.o.)</w:t>
            </w:r>
          </w:p>
        </w:tc>
      </w:tr>
      <w:tr w:rsidR="004A5C83" w:rsidRPr="003572E1" w14:paraId="32A51097" w14:textId="77777777" w:rsidTr="00E70B15">
        <w:trPr>
          <w:trHeight w:val="338"/>
          <w:jc w:val="center"/>
        </w:trPr>
        <w:tc>
          <w:tcPr>
            <w:tcW w:w="1565" w:type="dxa"/>
            <w:vAlign w:val="center"/>
          </w:tcPr>
          <w:p w14:paraId="06F1C55D" w14:textId="243D0702" w:rsidR="004A5C83" w:rsidRPr="003572E1" w:rsidRDefault="004A5C83" w:rsidP="00FA4F92">
            <w:pPr>
              <w:spacing w:before="40" w:line="360" w:lineRule="auto"/>
              <w:jc w:val="both"/>
              <w:rPr>
                <w:rFonts w:ascii="Aptos" w:hAnsi="Aptos" w:cs="Arial"/>
                <w:sz w:val="18"/>
                <w:szCs w:val="18"/>
                <w:rPrChange w:id="368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3572E1">
              <w:rPr>
                <w:rFonts w:ascii="Aptos" w:hAnsi="Aptos" w:cs="Arial"/>
                <w:sz w:val="18"/>
                <w:szCs w:val="18"/>
                <w:rPrChange w:id="369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t>-</w:t>
            </w:r>
          </w:p>
        </w:tc>
        <w:tc>
          <w:tcPr>
            <w:tcW w:w="1565" w:type="dxa"/>
            <w:vAlign w:val="center"/>
          </w:tcPr>
          <w:p w14:paraId="042D2C19" w14:textId="72B216A0" w:rsidR="004A5C83" w:rsidRPr="003572E1" w:rsidRDefault="004A5C83" w:rsidP="00FA4F92">
            <w:pPr>
              <w:spacing w:before="40" w:line="360" w:lineRule="auto"/>
              <w:jc w:val="both"/>
              <w:rPr>
                <w:rFonts w:ascii="Aptos" w:hAnsi="Aptos" w:cs="Arial"/>
                <w:sz w:val="18"/>
                <w:szCs w:val="18"/>
                <w:rPrChange w:id="370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3572E1">
              <w:rPr>
                <w:rFonts w:ascii="Aptos" w:hAnsi="Aptos" w:cs="Arial"/>
                <w:sz w:val="18"/>
                <w:szCs w:val="18"/>
                <w:rPrChange w:id="371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fldChar w:fldCharType="begin">
                <w:ffData>
                  <w:name w:val="Wybór1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3572E1">
              <w:rPr>
                <w:rFonts w:ascii="Aptos" w:hAnsi="Aptos" w:cs="Arial"/>
                <w:sz w:val="18"/>
                <w:szCs w:val="18"/>
                <w:rPrChange w:id="372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instrText xml:space="preserve"> FORMCHECKBOX </w:instrText>
            </w:r>
            <w:r w:rsidRPr="003572E1">
              <w:rPr>
                <w:rFonts w:ascii="Aptos" w:hAnsi="Aptos" w:cs="Arial"/>
                <w:sz w:val="18"/>
                <w:szCs w:val="18"/>
                <w:rPrChange w:id="373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r>
            <w:r w:rsidRPr="003572E1">
              <w:rPr>
                <w:rFonts w:ascii="Aptos" w:hAnsi="Aptos" w:cs="Arial"/>
                <w:sz w:val="18"/>
                <w:szCs w:val="18"/>
                <w:rPrChange w:id="374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fldChar w:fldCharType="separate"/>
            </w:r>
            <w:r w:rsidRPr="003572E1">
              <w:rPr>
                <w:rFonts w:ascii="Aptos" w:hAnsi="Aptos" w:cs="Arial"/>
                <w:sz w:val="18"/>
                <w:szCs w:val="18"/>
                <w:rPrChange w:id="375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fldChar w:fldCharType="end"/>
            </w:r>
          </w:p>
        </w:tc>
        <w:tc>
          <w:tcPr>
            <w:tcW w:w="2434" w:type="dxa"/>
            <w:vMerge w:val="restart"/>
            <w:vAlign w:val="center"/>
          </w:tcPr>
          <w:p w14:paraId="54017C7C" w14:textId="070DEDA0" w:rsidR="004A5C83" w:rsidRPr="003572E1" w:rsidRDefault="004A5C83" w:rsidP="00FA4F92">
            <w:pPr>
              <w:jc w:val="both"/>
              <w:rPr>
                <w:rFonts w:ascii="Aptos" w:hAnsi="Aptos" w:cs="Arial"/>
                <w:sz w:val="18"/>
                <w:szCs w:val="18"/>
                <w:rPrChange w:id="376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3572E1">
              <w:rPr>
                <w:rFonts w:ascii="Aptos" w:hAnsi="Aptos" w:cs="Arial"/>
                <w:sz w:val="18"/>
                <w:szCs w:val="18"/>
                <w:rPrChange w:id="377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t xml:space="preserve">Techniczna </w:t>
            </w:r>
            <w:r w:rsidR="00642615" w:rsidRPr="003572E1">
              <w:rPr>
                <w:rFonts w:ascii="Aptos" w:hAnsi="Aptos" w:cs="Arial"/>
                <w:sz w:val="18"/>
                <w:szCs w:val="18"/>
                <w:rPrChange w:id="378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t>O</w:t>
            </w:r>
            <w:r w:rsidRPr="003572E1">
              <w:rPr>
                <w:rFonts w:ascii="Aptos" w:hAnsi="Aptos" w:cs="Arial"/>
                <w:sz w:val="18"/>
                <w:szCs w:val="18"/>
                <w:rPrChange w:id="379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t xml:space="preserve">bsługi </w:t>
            </w:r>
            <w:r w:rsidR="00642615" w:rsidRPr="003572E1">
              <w:rPr>
                <w:rFonts w:ascii="Aptos" w:hAnsi="Aptos" w:cs="Arial"/>
                <w:sz w:val="18"/>
                <w:szCs w:val="18"/>
                <w:rPrChange w:id="380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t>O</w:t>
            </w:r>
            <w:r w:rsidRPr="003572E1">
              <w:rPr>
                <w:rFonts w:ascii="Aptos" w:hAnsi="Aptos" w:cs="Arial"/>
                <w:sz w:val="18"/>
                <w:szCs w:val="18"/>
                <w:rPrChange w:id="381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t>dbiorców</w:t>
            </w:r>
          </w:p>
        </w:tc>
        <w:tc>
          <w:tcPr>
            <w:tcW w:w="3790" w:type="dxa"/>
            <w:vAlign w:val="center"/>
          </w:tcPr>
          <w:p w14:paraId="58118195" w14:textId="6FB24D6E" w:rsidR="004A5C83" w:rsidRPr="003572E1" w:rsidRDefault="004A5C83" w:rsidP="00FA4F92">
            <w:pPr>
              <w:ind w:left="249"/>
              <w:jc w:val="both"/>
              <w:rPr>
                <w:rFonts w:ascii="Aptos" w:hAnsi="Aptos" w:cs="Arial"/>
                <w:sz w:val="18"/>
                <w:szCs w:val="18"/>
                <w:rPrChange w:id="382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3572E1">
              <w:rPr>
                <w:rFonts w:ascii="Aptos" w:hAnsi="Aptos" w:cs="Arial"/>
                <w:sz w:val="18"/>
                <w:szCs w:val="18"/>
                <w:rPrChange w:id="383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t>Odczyty układów pomiarowo-rozliczeniowych</w:t>
            </w:r>
          </w:p>
        </w:tc>
      </w:tr>
      <w:tr w:rsidR="004A5C83" w:rsidRPr="003572E1" w14:paraId="3F36C8F5" w14:textId="77777777" w:rsidTr="00E70B15">
        <w:trPr>
          <w:trHeight w:val="338"/>
          <w:jc w:val="center"/>
        </w:trPr>
        <w:tc>
          <w:tcPr>
            <w:tcW w:w="1565" w:type="dxa"/>
            <w:vAlign w:val="center"/>
          </w:tcPr>
          <w:p w14:paraId="19889726" w14:textId="6C2A1767" w:rsidR="004A5C83" w:rsidRPr="003572E1" w:rsidRDefault="004A5C83" w:rsidP="00FA4F92">
            <w:pPr>
              <w:spacing w:before="40" w:line="360" w:lineRule="auto"/>
              <w:jc w:val="both"/>
              <w:rPr>
                <w:rFonts w:ascii="Aptos" w:hAnsi="Aptos" w:cs="Arial"/>
                <w:sz w:val="18"/>
                <w:szCs w:val="18"/>
                <w:rPrChange w:id="384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3572E1">
              <w:rPr>
                <w:rFonts w:ascii="Aptos" w:hAnsi="Aptos" w:cs="Arial"/>
                <w:sz w:val="18"/>
                <w:szCs w:val="18"/>
                <w:rPrChange w:id="385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t>-</w:t>
            </w:r>
          </w:p>
        </w:tc>
        <w:tc>
          <w:tcPr>
            <w:tcW w:w="1565" w:type="dxa"/>
            <w:vAlign w:val="center"/>
          </w:tcPr>
          <w:p w14:paraId="281B3F76" w14:textId="3BCA897B" w:rsidR="004A5C83" w:rsidRPr="003572E1" w:rsidRDefault="004A5C83" w:rsidP="00FA4F92">
            <w:pPr>
              <w:spacing w:before="40" w:line="360" w:lineRule="auto"/>
              <w:jc w:val="both"/>
              <w:rPr>
                <w:rFonts w:ascii="Aptos" w:hAnsi="Aptos" w:cs="Arial"/>
                <w:sz w:val="18"/>
                <w:szCs w:val="18"/>
                <w:rPrChange w:id="386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3572E1">
              <w:rPr>
                <w:rFonts w:ascii="Aptos" w:hAnsi="Aptos" w:cs="Arial"/>
                <w:sz w:val="18"/>
                <w:szCs w:val="18"/>
                <w:rPrChange w:id="387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fldChar w:fldCharType="begin">
                <w:ffData>
                  <w:name w:val="Wybór1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3572E1">
              <w:rPr>
                <w:rFonts w:ascii="Aptos" w:hAnsi="Aptos" w:cs="Arial"/>
                <w:sz w:val="18"/>
                <w:szCs w:val="18"/>
                <w:rPrChange w:id="388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instrText xml:space="preserve"> FORMCHECKBOX </w:instrText>
            </w:r>
            <w:r w:rsidRPr="003572E1">
              <w:rPr>
                <w:rFonts w:ascii="Aptos" w:hAnsi="Aptos" w:cs="Arial"/>
                <w:sz w:val="18"/>
                <w:szCs w:val="18"/>
                <w:rPrChange w:id="389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r>
            <w:r w:rsidRPr="003572E1">
              <w:rPr>
                <w:rFonts w:ascii="Aptos" w:hAnsi="Aptos" w:cs="Arial"/>
                <w:sz w:val="18"/>
                <w:szCs w:val="18"/>
                <w:rPrChange w:id="390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fldChar w:fldCharType="separate"/>
            </w:r>
            <w:r w:rsidRPr="003572E1">
              <w:rPr>
                <w:rFonts w:ascii="Aptos" w:hAnsi="Aptos" w:cs="Arial"/>
                <w:sz w:val="18"/>
                <w:szCs w:val="18"/>
                <w:rPrChange w:id="391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fldChar w:fldCharType="end"/>
            </w:r>
          </w:p>
        </w:tc>
        <w:tc>
          <w:tcPr>
            <w:tcW w:w="2434" w:type="dxa"/>
            <w:vMerge/>
            <w:vAlign w:val="center"/>
          </w:tcPr>
          <w:p w14:paraId="385E48C1" w14:textId="77777777" w:rsidR="004A5C83" w:rsidRPr="003572E1" w:rsidRDefault="004A5C83" w:rsidP="00FA4F92">
            <w:pPr>
              <w:jc w:val="both"/>
              <w:rPr>
                <w:rFonts w:ascii="Aptos" w:hAnsi="Aptos" w:cs="Arial"/>
                <w:sz w:val="18"/>
                <w:szCs w:val="18"/>
                <w:rPrChange w:id="392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3790" w:type="dxa"/>
            <w:vAlign w:val="center"/>
          </w:tcPr>
          <w:p w14:paraId="1419DCC2" w14:textId="64323AAD" w:rsidR="004A5C83" w:rsidRPr="003572E1" w:rsidRDefault="004A5C83" w:rsidP="00FA4F92">
            <w:pPr>
              <w:ind w:left="249"/>
              <w:jc w:val="both"/>
              <w:rPr>
                <w:rFonts w:ascii="Aptos" w:hAnsi="Aptos" w:cs="Arial"/>
                <w:sz w:val="18"/>
                <w:szCs w:val="18"/>
                <w:rPrChange w:id="393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3572E1">
              <w:rPr>
                <w:rFonts w:ascii="Aptos" w:hAnsi="Aptos" w:cs="Arial"/>
                <w:sz w:val="18"/>
                <w:szCs w:val="18"/>
                <w:rPrChange w:id="394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t>Eksploatacja układów pomiarowo-rozliczeniowych</w:t>
            </w:r>
          </w:p>
        </w:tc>
      </w:tr>
      <w:tr w:rsidR="004A5C83" w:rsidRPr="003572E1" w14:paraId="3878DFBA" w14:textId="77777777" w:rsidTr="00E70B15">
        <w:trPr>
          <w:trHeight w:val="338"/>
          <w:jc w:val="center"/>
        </w:trPr>
        <w:tc>
          <w:tcPr>
            <w:tcW w:w="1565" w:type="dxa"/>
            <w:vAlign w:val="center"/>
          </w:tcPr>
          <w:p w14:paraId="76944B53" w14:textId="4B211B27" w:rsidR="004A5C83" w:rsidRPr="003572E1" w:rsidRDefault="004A5C83" w:rsidP="00FA4F92">
            <w:pPr>
              <w:spacing w:before="40" w:line="360" w:lineRule="auto"/>
              <w:jc w:val="both"/>
              <w:rPr>
                <w:rFonts w:ascii="Aptos" w:hAnsi="Aptos" w:cs="Arial"/>
                <w:sz w:val="18"/>
                <w:szCs w:val="18"/>
                <w:rPrChange w:id="395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3572E1">
              <w:rPr>
                <w:rFonts w:ascii="Aptos" w:hAnsi="Aptos" w:cs="Arial"/>
                <w:sz w:val="18"/>
                <w:szCs w:val="18"/>
                <w:rPrChange w:id="396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t>-</w:t>
            </w:r>
          </w:p>
        </w:tc>
        <w:tc>
          <w:tcPr>
            <w:tcW w:w="1565" w:type="dxa"/>
            <w:vAlign w:val="center"/>
          </w:tcPr>
          <w:p w14:paraId="321AAB76" w14:textId="1F8F3E03" w:rsidR="004A5C83" w:rsidRPr="003572E1" w:rsidRDefault="004A5C83" w:rsidP="00FA4F92">
            <w:pPr>
              <w:spacing w:before="40" w:line="360" w:lineRule="auto"/>
              <w:jc w:val="both"/>
              <w:rPr>
                <w:rFonts w:ascii="Aptos" w:hAnsi="Aptos" w:cs="Arial"/>
                <w:sz w:val="18"/>
                <w:szCs w:val="18"/>
                <w:rPrChange w:id="397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3572E1">
              <w:rPr>
                <w:rFonts w:ascii="Aptos" w:hAnsi="Aptos" w:cs="Arial"/>
                <w:sz w:val="18"/>
                <w:szCs w:val="18"/>
                <w:rPrChange w:id="398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fldChar w:fldCharType="begin">
                <w:ffData>
                  <w:name w:val="Wybór1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3572E1">
              <w:rPr>
                <w:rFonts w:ascii="Aptos" w:hAnsi="Aptos" w:cs="Arial"/>
                <w:sz w:val="18"/>
                <w:szCs w:val="18"/>
                <w:rPrChange w:id="399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instrText xml:space="preserve"> FORMCHECKBOX </w:instrText>
            </w:r>
            <w:r w:rsidRPr="003572E1">
              <w:rPr>
                <w:rFonts w:ascii="Aptos" w:hAnsi="Aptos" w:cs="Arial"/>
                <w:sz w:val="18"/>
                <w:szCs w:val="18"/>
                <w:rPrChange w:id="400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r>
            <w:r w:rsidRPr="003572E1">
              <w:rPr>
                <w:rFonts w:ascii="Aptos" w:hAnsi="Aptos" w:cs="Arial"/>
                <w:sz w:val="18"/>
                <w:szCs w:val="18"/>
                <w:rPrChange w:id="401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fldChar w:fldCharType="separate"/>
            </w:r>
            <w:r w:rsidRPr="003572E1">
              <w:rPr>
                <w:rFonts w:ascii="Aptos" w:hAnsi="Aptos" w:cs="Arial"/>
                <w:sz w:val="18"/>
                <w:szCs w:val="18"/>
                <w:rPrChange w:id="402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fldChar w:fldCharType="end"/>
            </w:r>
          </w:p>
        </w:tc>
        <w:tc>
          <w:tcPr>
            <w:tcW w:w="2434" w:type="dxa"/>
            <w:vMerge/>
            <w:vAlign w:val="center"/>
          </w:tcPr>
          <w:p w14:paraId="44308E88" w14:textId="77777777" w:rsidR="004A5C83" w:rsidRPr="003572E1" w:rsidRDefault="004A5C83" w:rsidP="00FA4F92">
            <w:pPr>
              <w:jc w:val="both"/>
              <w:rPr>
                <w:rFonts w:ascii="Aptos" w:hAnsi="Aptos" w:cs="Arial"/>
                <w:sz w:val="18"/>
                <w:szCs w:val="18"/>
                <w:rPrChange w:id="403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</w:p>
        </w:tc>
        <w:tc>
          <w:tcPr>
            <w:tcW w:w="3790" w:type="dxa"/>
            <w:vAlign w:val="center"/>
          </w:tcPr>
          <w:p w14:paraId="15D8C7E2" w14:textId="7C538C7F" w:rsidR="004A5C83" w:rsidRPr="003572E1" w:rsidRDefault="004A5C83" w:rsidP="00FA4F92">
            <w:pPr>
              <w:ind w:left="249"/>
              <w:jc w:val="both"/>
              <w:rPr>
                <w:rFonts w:ascii="Aptos" w:hAnsi="Aptos" w:cs="Arial"/>
                <w:sz w:val="18"/>
                <w:szCs w:val="18"/>
                <w:rPrChange w:id="404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r w:rsidRPr="003572E1">
              <w:rPr>
                <w:rFonts w:ascii="Aptos" w:hAnsi="Aptos" w:cs="Arial"/>
                <w:sz w:val="18"/>
                <w:szCs w:val="18"/>
                <w:rPrChange w:id="405" w:author="Mirońska Agnieszka" w:date="2025-12-02T10:30:00Z" w16du:dateUtc="2025-12-02T09:30:00Z">
                  <w:rPr>
                    <w:rFonts w:ascii="Arial Narrow" w:hAnsi="Arial Narrow" w:cs="Arial"/>
                    <w:sz w:val="18"/>
                    <w:szCs w:val="18"/>
                  </w:rPr>
                </w:rPrChange>
              </w:rPr>
              <w:t>Kontrola poboru energii elektrycznej</w:t>
            </w:r>
          </w:p>
        </w:tc>
      </w:tr>
    </w:tbl>
    <w:p w14:paraId="0DC83935" w14:textId="77777777" w:rsidR="00F7055C" w:rsidRPr="003572E1" w:rsidRDefault="00F7055C" w:rsidP="00184ECE">
      <w:pPr>
        <w:tabs>
          <w:tab w:val="left" w:pos="170"/>
        </w:tabs>
        <w:ind w:right="-777"/>
        <w:jc w:val="both"/>
        <w:rPr>
          <w:rFonts w:ascii="Aptos" w:hAnsi="Aptos" w:cs="Arial"/>
          <w:bCs/>
          <w:sz w:val="16"/>
          <w:szCs w:val="16"/>
          <w:rPrChange w:id="406" w:author="Mirońska Agnieszka" w:date="2025-12-02T10:30:00Z" w16du:dateUtc="2025-12-02T09:30:00Z">
            <w:rPr>
              <w:rFonts w:ascii="Arial Narrow" w:hAnsi="Arial Narrow" w:cs="Arial"/>
              <w:bCs/>
              <w:sz w:val="16"/>
              <w:szCs w:val="16"/>
            </w:rPr>
          </w:rPrChange>
        </w:rPr>
      </w:pPr>
    </w:p>
    <w:p w14:paraId="2A22C90A" w14:textId="5632ED94" w:rsidR="00D1532A" w:rsidRPr="003572E1" w:rsidRDefault="00D1532A" w:rsidP="00184ECE">
      <w:pPr>
        <w:numPr>
          <w:ilvl w:val="0"/>
          <w:numId w:val="39"/>
        </w:numPr>
        <w:spacing w:before="120" w:after="120"/>
        <w:jc w:val="both"/>
        <w:rPr>
          <w:rFonts w:ascii="Aptos" w:hAnsi="Aptos"/>
          <w:b/>
          <w:sz w:val="20"/>
          <w:rPrChange w:id="407" w:author="Mirońska Agnieszka" w:date="2025-12-02T10:30:00Z" w16du:dateUtc="2025-12-02T09:30:00Z">
            <w:rPr>
              <w:rFonts w:ascii="Arial Narrow" w:hAnsi="Arial Narrow"/>
              <w:b/>
              <w:sz w:val="20"/>
            </w:rPr>
          </w:rPrChange>
        </w:rPr>
      </w:pPr>
    </w:p>
    <w:p w14:paraId="3428DEAE" w14:textId="7DF91901" w:rsidR="00F7055C" w:rsidRPr="003572E1" w:rsidRDefault="00F7055C" w:rsidP="00FA4F92">
      <w:pPr>
        <w:tabs>
          <w:tab w:val="left" w:pos="170"/>
        </w:tabs>
        <w:ind w:right="423"/>
        <w:jc w:val="both"/>
        <w:rPr>
          <w:rFonts w:ascii="Aptos" w:hAnsi="Aptos"/>
          <w:sz w:val="18"/>
          <w:szCs w:val="18"/>
          <w:rPrChange w:id="408" w:author="Mirońska Agnieszka" w:date="2025-12-02T10:30:00Z" w16du:dateUtc="2025-12-02T09:30:00Z">
            <w:rPr>
              <w:rFonts w:ascii="Arial Narrow" w:hAnsi="Arial Narrow"/>
              <w:sz w:val="18"/>
              <w:szCs w:val="18"/>
            </w:rPr>
          </w:rPrChange>
        </w:rPr>
      </w:pPr>
      <w:r w:rsidRPr="003572E1">
        <w:rPr>
          <w:rFonts w:ascii="Aptos" w:hAnsi="Aptos"/>
          <w:b/>
          <w:sz w:val="18"/>
          <w:rPrChange w:id="409" w:author="Mirońska Agnieszka" w:date="2025-12-02T10:30:00Z" w16du:dateUtc="2025-12-02T09:30:00Z">
            <w:rPr>
              <w:rFonts w:ascii="Arial Narrow" w:hAnsi="Arial Narrow"/>
              <w:b/>
              <w:sz w:val="18"/>
            </w:rPr>
          </w:rPrChange>
        </w:rPr>
        <w:t>Oświadczam,</w:t>
      </w:r>
      <w:r w:rsidRPr="003572E1">
        <w:rPr>
          <w:rFonts w:ascii="Aptos" w:hAnsi="Aptos"/>
          <w:sz w:val="18"/>
          <w:szCs w:val="18"/>
          <w:rPrChange w:id="410" w:author="Mirońska Agnieszka" w:date="2025-12-02T10:30:00Z" w16du:dateUtc="2025-12-02T09:30:00Z">
            <w:rPr>
              <w:rFonts w:ascii="Arial Narrow" w:hAnsi="Arial Narrow"/>
              <w:sz w:val="18"/>
              <w:szCs w:val="18"/>
            </w:rPr>
          </w:rPrChange>
        </w:rPr>
        <w:t xml:space="preserve"> iż w okresie pięciu lat przed datą złożenia wniosku do RKW</w:t>
      </w:r>
      <w:r w:rsidR="001C2C24" w:rsidRPr="003572E1">
        <w:rPr>
          <w:rFonts w:ascii="Aptos" w:hAnsi="Aptos"/>
          <w:sz w:val="18"/>
          <w:szCs w:val="18"/>
          <w:rPrChange w:id="411" w:author="Mirońska Agnieszka" w:date="2025-12-02T10:30:00Z" w16du:dateUtc="2025-12-02T09:30:00Z">
            <w:rPr>
              <w:rFonts w:ascii="Arial Narrow" w:hAnsi="Arial Narrow"/>
              <w:sz w:val="18"/>
              <w:szCs w:val="18"/>
            </w:rPr>
          </w:rPrChange>
        </w:rPr>
        <w:t xml:space="preserve"> w odniesieniu do Podmiotu</w:t>
      </w:r>
      <w:r w:rsidRPr="003572E1">
        <w:rPr>
          <w:rFonts w:ascii="Aptos" w:hAnsi="Aptos"/>
          <w:sz w:val="18"/>
          <w:szCs w:val="18"/>
          <w:rPrChange w:id="412" w:author="Mirońska Agnieszka" w:date="2025-12-02T10:30:00Z" w16du:dateUtc="2025-12-02T09:30:00Z">
            <w:rPr>
              <w:rFonts w:ascii="Arial Narrow" w:hAnsi="Arial Narrow"/>
              <w:sz w:val="18"/>
              <w:szCs w:val="18"/>
            </w:rPr>
          </w:rPrChange>
        </w:rPr>
        <w:t xml:space="preserve"> (w zależności od formy prawnej) </w:t>
      </w:r>
      <w:r w:rsidR="00F067D1" w:rsidRPr="003572E1">
        <w:rPr>
          <w:rFonts w:ascii="Aptos" w:hAnsi="Aptos"/>
          <w:sz w:val="18"/>
          <w:szCs w:val="18"/>
          <w:rPrChange w:id="413" w:author="Mirońska Agnieszka" w:date="2025-12-02T10:30:00Z" w16du:dateUtc="2025-12-02T09:30:00Z">
            <w:rPr>
              <w:rFonts w:ascii="Arial Narrow" w:hAnsi="Arial Narrow"/>
              <w:sz w:val="18"/>
              <w:szCs w:val="18"/>
            </w:rPr>
          </w:rPrChange>
        </w:rPr>
        <w:t xml:space="preserve">jego </w:t>
      </w:r>
      <w:r w:rsidRPr="003572E1">
        <w:rPr>
          <w:rFonts w:ascii="Aptos" w:hAnsi="Aptos"/>
          <w:sz w:val="18"/>
          <w:szCs w:val="18"/>
          <w:rPrChange w:id="414" w:author="Mirońska Agnieszka" w:date="2025-12-02T10:30:00Z" w16du:dateUtc="2025-12-02T09:30:00Z">
            <w:rPr>
              <w:rFonts w:ascii="Arial Narrow" w:hAnsi="Arial Narrow"/>
              <w:sz w:val="18"/>
              <w:szCs w:val="18"/>
            </w:rPr>
          </w:rPrChange>
        </w:rPr>
        <w:t xml:space="preserve">właściciel (osoba prowadząca działalność gospodarczą), wspólnik spółki osobowej, udziałowiec lub akcjonariusz spółki kapitałowej, członek zarządu lub rady nadzorczej </w:t>
      </w:r>
      <w:r w:rsidRPr="003572E1">
        <w:rPr>
          <w:rStyle w:val="Pogrubienie"/>
          <w:rFonts w:ascii="Aptos" w:hAnsi="Aptos"/>
          <w:bCs/>
          <w:sz w:val="18"/>
          <w:szCs w:val="18"/>
          <w:rPrChange w:id="415" w:author="Mirońska Agnieszka" w:date="2025-12-02T10:30:00Z" w16du:dateUtc="2025-12-02T09:30:00Z">
            <w:rPr>
              <w:rStyle w:val="Pogrubienie"/>
              <w:rFonts w:ascii="Arial Narrow" w:hAnsi="Arial Narrow"/>
              <w:bCs/>
              <w:sz w:val="18"/>
              <w:szCs w:val="18"/>
            </w:rPr>
          </w:rPrChange>
        </w:rPr>
        <w:t>nie był</w:t>
      </w:r>
      <w:r w:rsidRPr="003572E1">
        <w:rPr>
          <w:rFonts w:ascii="Aptos" w:hAnsi="Aptos"/>
          <w:sz w:val="18"/>
          <w:szCs w:val="18"/>
          <w:rPrChange w:id="416" w:author="Mirońska Agnieszka" w:date="2025-12-02T10:30:00Z" w16du:dateUtc="2025-12-02T09:30:00Z">
            <w:rPr>
              <w:rFonts w:ascii="Arial Narrow" w:hAnsi="Arial Narrow"/>
              <w:sz w:val="18"/>
              <w:szCs w:val="18"/>
            </w:rPr>
          </w:rPrChange>
        </w:rPr>
        <w:t xml:space="preserve"> właścicielem (osobą prowadzącą działalność gospodarczą), wspólnikiem spółki osobowej, udziałowcem lub akcjonariuszem spółki kapitałowej, członkiem zarządu lub rady nadzorczej innego podmiotu zakwalifikowanego do R</w:t>
      </w:r>
      <w:del w:id="417" w:author="Chmielewska Aleksandra (01006342)" w:date="2025-08-04T11:20:00Z" w16du:dateUtc="2025-08-04T09:20:00Z">
        <w:r w:rsidRPr="003572E1" w:rsidDel="002C7F83">
          <w:rPr>
            <w:rFonts w:ascii="Aptos" w:hAnsi="Aptos"/>
            <w:sz w:val="18"/>
            <w:szCs w:val="18"/>
            <w:rPrChange w:id="418" w:author="Mirońska Agnieszka" w:date="2025-12-02T10:30:00Z" w16du:dateUtc="2025-12-02T09:30:00Z">
              <w:rPr>
                <w:rFonts w:ascii="Arial Narrow" w:hAnsi="Arial Narrow"/>
                <w:sz w:val="18"/>
                <w:szCs w:val="18"/>
              </w:rPr>
            </w:rPrChange>
          </w:rPr>
          <w:delText xml:space="preserve">ejestru </w:delText>
        </w:r>
      </w:del>
      <w:r w:rsidRPr="003572E1">
        <w:rPr>
          <w:rFonts w:ascii="Aptos" w:hAnsi="Aptos"/>
          <w:sz w:val="18"/>
          <w:szCs w:val="18"/>
          <w:rPrChange w:id="419" w:author="Mirońska Agnieszka" w:date="2025-12-02T10:30:00Z" w16du:dateUtc="2025-12-02T09:30:00Z">
            <w:rPr>
              <w:rFonts w:ascii="Arial Narrow" w:hAnsi="Arial Narrow"/>
              <w:sz w:val="18"/>
              <w:szCs w:val="18"/>
            </w:rPr>
          </w:rPrChange>
        </w:rPr>
        <w:t>K</w:t>
      </w:r>
      <w:del w:id="420" w:author="Chmielewska Aleksandra (01006342)" w:date="2025-08-04T11:20:00Z" w16du:dateUtc="2025-08-04T09:20:00Z">
        <w:r w:rsidRPr="003572E1" w:rsidDel="002C7F83">
          <w:rPr>
            <w:rFonts w:ascii="Aptos" w:hAnsi="Aptos"/>
            <w:sz w:val="18"/>
            <w:szCs w:val="18"/>
            <w:rPrChange w:id="421" w:author="Mirońska Agnieszka" w:date="2025-12-02T10:30:00Z" w16du:dateUtc="2025-12-02T09:30:00Z">
              <w:rPr>
                <w:rFonts w:ascii="Arial Narrow" w:hAnsi="Arial Narrow"/>
                <w:sz w:val="18"/>
                <w:szCs w:val="18"/>
              </w:rPr>
            </w:rPrChange>
          </w:rPr>
          <w:delText xml:space="preserve">walifikowanych </w:delText>
        </w:r>
      </w:del>
      <w:r w:rsidRPr="003572E1">
        <w:rPr>
          <w:rFonts w:ascii="Aptos" w:hAnsi="Aptos"/>
          <w:sz w:val="18"/>
          <w:szCs w:val="18"/>
          <w:rPrChange w:id="422" w:author="Mirońska Agnieszka" w:date="2025-12-02T10:30:00Z" w16du:dateUtc="2025-12-02T09:30:00Z">
            <w:rPr>
              <w:rFonts w:ascii="Arial Narrow" w:hAnsi="Arial Narrow"/>
              <w:sz w:val="18"/>
              <w:szCs w:val="18"/>
            </w:rPr>
          </w:rPrChange>
        </w:rPr>
        <w:t>W</w:t>
      </w:r>
      <w:del w:id="423" w:author="Chmielewska Aleksandra (01006342)" w:date="2025-08-04T11:20:00Z" w16du:dateUtc="2025-08-04T09:20:00Z">
        <w:r w:rsidRPr="003572E1" w:rsidDel="002C7F83">
          <w:rPr>
            <w:rFonts w:ascii="Aptos" w:hAnsi="Aptos"/>
            <w:sz w:val="18"/>
            <w:szCs w:val="18"/>
            <w:rPrChange w:id="424" w:author="Mirońska Agnieszka" w:date="2025-12-02T10:30:00Z" w16du:dateUtc="2025-12-02T09:30:00Z">
              <w:rPr>
                <w:rFonts w:ascii="Arial Narrow" w:hAnsi="Arial Narrow"/>
                <w:sz w:val="18"/>
                <w:szCs w:val="18"/>
              </w:rPr>
            </w:rPrChange>
          </w:rPr>
          <w:delText>ykonawców</w:delText>
        </w:r>
      </w:del>
      <w:r w:rsidRPr="003572E1">
        <w:rPr>
          <w:rFonts w:ascii="Aptos" w:hAnsi="Aptos"/>
          <w:sz w:val="18"/>
          <w:szCs w:val="18"/>
          <w:rPrChange w:id="425" w:author="Mirońska Agnieszka" w:date="2025-12-02T10:30:00Z" w16du:dateUtc="2025-12-02T09:30:00Z">
            <w:rPr>
              <w:rFonts w:ascii="Arial Narrow" w:hAnsi="Arial Narrow"/>
              <w:sz w:val="18"/>
              <w:szCs w:val="18"/>
            </w:rPr>
          </w:rPrChange>
        </w:rPr>
        <w:t>, który został</w:t>
      </w:r>
      <w:ins w:id="426" w:author="Mirońska Agnieszka" w:date="2025-12-02T10:32:00Z" w16du:dateUtc="2025-12-02T09:32:00Z">
        <w:r w:rsidR="003572E1">
          <w:rPr>
            <w:rFonts w:ascii="Aptos" w:hAnsi="Aptos"/>
            <w:sz w:val="18"/>
            <w:szCs w:val="18"/>
          </w:rPr>
          <w:t xml:space="preserve"> </w:t>
        </w:r>
      </w:ins>
      <w:del w:id="427" w:author="Mirońska Agnieszka" w:date="2025-12-02T10:32:00Z" w16du:dateUtc="2025-12-02T09:32:00Z">
        <w:r w:rsidR="00AF7D73" w:rsidRPr="003572E1" w:rsidDel="003572E1">
          <w:rPr>
            <w:rFonts w:ascii="Aptos" w:hAnsi="Aptos"/>
            <w:sz w:val="18"/>
            <w:szCs w:val="18"/>
            <w:rPrChange w:id="428" w:author="Mirońska Agnieszka" w:date="2025-12-02T10:30:00Z" w16du:dateUtc="2025-12-02T09:30:00Z">
              <w:rPr>
                <w:rFonts w:ascii="Arial Narrow" w:hAnsi="Arial Narrow"/>
                <w:sz w:val="18"/>
                <w:szCs w:val="18"/>
              </w:rPr>
            </w:rPrChange>
          </w:rPr>
          <w:br/>
        </w:r>
      </w:del>
      <w:r w:rsidR="00F067D1" w:rsidRPr="003572E1">
        <w:rPr>
          <w:rFonts w:ascii="Aptos" w:hAnsi="Aptos"/>
          <w:sz w:val="18"/>
          <w:szCs w:val="18"/>
          <w:rPrChange w:id="429" w:author="Mirońska Agnieszka" w:date="2025-12-02T10:30:00Z" w16du:dateUtc="2025-12-02T09:30:00Z">
            <w:rPr>
              <w:rFonts w:ascii="Arial Narrow" w:hAnsi="Arial Narrow"/>
              <w:sz w:val="18"/>
              <w:szCs w:val="18"/>
            </w:rPr>
          </w:rPrChange>
        </w:rPr>
        <w:t>z</w:t>
      </w:r>
      <w:r w:rsidRPr="003572E1">
        <w:rPr>
          <w:rFonts w:ascii="Aptos" w:hAnsi="Aptos"/>
          <w:sz w:val="18"/>
          <w:szCs w:val="18"/>
          <w:rPrChange w:id="430" w:author="Mirońska Agnieszka" w:date="2025-12-02T10:30:00Z" w16du:dateUtc="2025-12-02T09:30:00Z">
            <w:rPr>
              <w:rFonts w:ascii="Arial Narrow" w:hAnsi="Arial Narrow"/>
              <w:sz w:val="18"/>
              <w:szCs w:val="18"/>
            </w:rPr>
          </w:rPrChange>
        </w:rPr>
        <w:t xml:space="preserve"> niego wykluczony.</w:t>
      </w:r>
    </w:p>
    <w:p w14:paraId="64252ACE" w14:textId="77777777" w:rsidR="00131139" w:rsidRPr="003572E1" w:rsidRDefault="00131139" w:rsidP="00184ECE">
      <w:pPr>
        <w:tabs>
          <w:tab w:val="left" w:pos="170"/>
        </w:tabs>
        <w:ind w:right="-777"/>
        <w:jc w:val="both"/>
        <w:rPr>
          <w:rFonts w:ascii="Aptos" w:hAnsi="Aptos"/>
          <w:sz w:val="16"/>
          <w:rPrChange w:id="431" w:author="Mirońska Agnieszka" w:date="2025-12-02T10:30:00Z" w16du:dateUtc="2025-12-02T09:30:00Z">
            <w:rPr>
              <w:rFonts w:ascii="Arial Narrow" w:hAnsi="Arial Narrow"/>
              <w:sz w:val="16"/>
            </w:rPr>
          </w:rPrChange>
        </w:rPr>
      </w:pPr>
    </w:p>
    <w:p w14:paraId="00E81E58" w14:textId="33003CC9" w:rsidR="00131139" w:rsidRPr="003572E1" w:rsidRDefault="00131139" w:rsidP="00FA4F92">
      <w:pPr>
        <w:tabs>
          <w:tab w:val="left" w:pos="-360"/>
        </w:tabs>
        <w:spacing w:before="20"/>
        <w:ind w:right="-777"/>
        <w:jc w:val="both"/>
        <w:rPr>
          <w:rFonts w:ascii="Aptos" w:hAnsi="Aptos" w:cs="Arial"/>
          <w:sz w:val="16"/>
          <w:szCs w:val="16"/>
          <w:vertAlign w:val="subscript"/>
          <w:rPrChange w:id="432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</w:pPr>
      <w:r w:rsidRPr="003572E1">
        <w:rPr>
          <w:rFonts w:ascii="Aptos" w:hAnsi="Aptos" w:cs="Arial"/>
          <w:sz w:val="16"/>
          <w:szCs w:val="16"/>
          <w:vertAlign w:val="subscript"/>
          <w:rPrChange w:id="433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Pr="003572E1">
        <w:rPr>
          <w:rFonts w:ascii="Aptos" w:hAnsi="Aptos" w:cs="Arial"/>
          <w:sz w:val="16"/>
          <w:szCs w:val="16"/>
          <w:vertAlign w:val="subscript"/>
          <w:rPrChange w:id="434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Pr="003572E1">
        <w:rPr>
          <w:rFonts w:ascii="Aptos" w:hAnsi="Aptos" w:cs="Arial"/>
          <w:sz w:val="16"/>
          <w:szCs w:val="16"/>
          <w:vertAlign w:val="subscript"/>
          <w:rPrChange w:id="435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Pr="003572E1">
        <w:rPr>
          <w:rFonts w:ascii="Aptos" w:hAnsi="Aptos" w:cs="Arial"/>
          <w:sz w:val="16"/>
          <w:szCs w:val="16"/>
          <w:vertAlign w:val="subscript"/>
          <w:rPrChange w:id="436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Pr="003572E1">
        <w:rPr>
          <w:rFonts w:ascii="Aptos" w:hAnsi="Aptos" w:cs="Arial"/>
          <w:sz w:val="16"/>
          <w:szCs w:val="16"/>
          <w:vertAlign w:val="subscript"/>
          <w:rPrChange w:id="437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Pr="003572E1">
        <w:rPr>
          <w:rFonts w:ascii="Aptos" w:hAnsi="Aptos" w:cs="Arial"/>
          <w:sz w:val="16"/>
          <w:szCs w:val="16"/>
          <w:vertAlign w:val="subscript"/>
          <w:rPrChange w:id="438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Pr="003572E1">
        <w:rPr>
          <w:rFonts w:ascii="Aptos" w:hAnsi="Aptos" w:cs="Arial"/>
          <w:sz w:val="16"/>
          <w:szCs w:val="16"/>
          <w:vertAlign w:val="subscript"/>
          <w:rPrChange w:id="439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Pr="003572E1">
        <w:rPr>
          <w:rFonts w:ascii="Aptos" w:hAnsi="Aptos" w:cs="Arial"/>
          <w:sz w:val="16"/>
          <w:szCs w:val="16"/>
          <w:vertAlign w:val="subscript"/>
          <w:rPrChange w:id="440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Pr="003572E1">
        <w:rPr>
          <w:rFonts w:ascii="Aptos" w:hAnsi="Aptos" w:cs="Arial"/>
          <w:sz w:val="16"/>
          <w:szCs w:val="16"/>
          <w:vertAlign w:val="subscript"/>
          <w:rPrChange w:id="441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Pr="003572E1">
        <w:rPr>
          <w:rFonts w:ascii="Aptos" w:hAnsi="Aptos" w:cs="Arial"/>
          <w:sz w:val="16"/>
          <w:szCs w:val="16"/>
          <w:vertAlign w:val="subscript"/>
          <w:rPrChange w:id="442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Pr="003572E1">
        <w:rPr>
          <w:rFonts w:ascii="Aptos" w:hAnsi="Aptos" w:cs="Arial"/>
          <w:sz w:val="16"/>
          <w:szCs w:val="16"/>
          <w:vertAlign w:val="subscript"/>
          <w:rPrChange w:id="443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Pr="003572E1">
        <w:rPr>
          <w:rFonts w:ascii="Aptos" w:hAnsi="Aptos" w:cs="Arial"/>
          <w:sz w:val="16"/>
          <w:szCs w:val="16"/>
          <w:vertAlign w:val="subscript"/>
          <w:rPrChange w:id="444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  <w:t xml:space="preserve">                                            </w:t>
      </w:r>
      <w:r w:rsidRPr="003572E1">
        <w:rPr>
          <w:rFonts w:ascii="Aptos" w:hAnsi="Aptos" w:cs="Arial"/>
          <w:sz w:val="16"/>
          <w:szCs w:val="16"/>
          <w:vertAlign w:val="subscript"/>
          <w:rPrChange w:id="445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Pr="003572E1">
        <w:rPr>
          <w:rFonts w:ascii="Aptos" w:hAnsi="Aptos" w:cs="Arial"/>
          <w:sz w:val="16"/>
          <w:szCs w:val="16"/>
          <w:vertAlign w:val="subscript"/>
          <w:rPrChange w:id="446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vertAlign w:val="subscript"/>
          <w:rPrChange w:id="447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vertAlign w:val="subscript"/>
          <w:rPrChange w:id="448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vertAlign w:val="subscript"/>
          <w:rPrChange w:id="449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vertAlign w:val="subscript"/>
          <w:rPrChange w:id="450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vertAlign w:val="subscript"/>
          <w:rPrChange w:id="451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vertAlign w:val="subscript"/>
          <w:rPrChange w:id="452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vertAlign w:val="subscript"/>
          <w:rPrChange w:id="453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vertAlign w:val="subscript"/>
          <w:rPrChange w:id="454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vertAlign w:val="subscript"/>
          <w:rPrChange w:id="455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Pr="003572E1">
        <w:rPr>
          <w:rFonts w:ascii="Aptos" w:hAnsi="Aptos" w:cs="Arial"/>
          <w:sz w:val="16"/>
          <w:szCs w:val="16"/>
          <w:vertAlign w:val="subscript"/>
          <w:rPrChange w:id="456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>……………………………………………..............................................................................................................................</w:t>
      </w:r>
    </w:p>
    <w:p w14:paraId="63E0D2F5" w14:textId="45834C61" w:rsidR="00131139" w:rsidRPr="003572E1" w:rsidRDefault="00131139" w:rsidP="00FA4F92">
      <w:pPr>
        <w:tabs>
          <w:tab w:val="left" w:pos="170"/>
        </w:tabs>
        <w:ind w:right="-777"/>
        <w:jc w:val="both"/>
        <w:rPr>
          <w:rFonts w:ascii="Aptos" w:hAnsi="Aptos" w:cs="Arial"/>
          <w:sz w:val="16"/>
          <w:szCs w:val="16"/>
          <w:rPrChange w:id="457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</w:pPr>
      <w:r w:rsidRPr="003572E1">
        <w:rPr>
          <w:rFonts w:ascii="Aptos" w:hAnsi="Aptos" w:cs="Arial"/>
          <w:sz w:val="16"/>
          <w:szCs w:val="16"/>
          <w:rPrChange w:id="458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 xml:space="preserve">             </w:t>
      </w:r>
      <w:r w:rsidR="00C04CA9" w:rsidRPr="003572E1">
        <w:rPr>
          <w:rFonts w:ascii="Aptos" w:hAnsi="Aptos" w:cs="Arial"/>
          <w:sz w:val="16"/>
          <w:szCs w:val="16"/>
          <w:rPrChange w:id="459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460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461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462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463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464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465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466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467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468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469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470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471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472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473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474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475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476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477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478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479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480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481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482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483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484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  <w:t xml:space="preserve">czytelny </w:t>
      </w:r>
      <w:r w:rsidRPr="003572E1">
        <w:rPr>
          <w:rFonts w:ascii="Aptos" w:hAnsi="Aptos" w:cs="Arial"/>
          <w:sz w:val="16"/>
          <w:szCs w:val="16"/>
          <w:rPrChange w:id="485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>podpis przedstawiciela Podmiotu zgodnie z zasadami reprezentacji</w:t>
      </w:r>
    </w:p>
    <w:p w14:paraId="1EF3874A" w14:textId="77777777" w:rsidR="00AC6193" w:rsidRPr="003572E1" w:rsidRDefault="00AC6193" w:rsidP="00FA4F92">
      <w:pPr>
        <w:tabs>
          <w:tab w:val="left" w:pos="170"/>
        </w:tabs>
        <w:ind w:right="423"/>
        <w:jc w:val="both"/>
        <w:rPr>
          <w:rFonts w:ascii="Aptos" w:hAnsi="Aptos"/>
          <w:sz w:val="18"/>
          <w:szCs w:val="18"/>
          <w:rPrChange w:id="486" w:author="Mirońska Agnieszka" w:date="2025-12-02T10:30:00Z" w16du:dateUtc="2025-12-02T09:30:00Z">
            <w:rPr>
              <w:rFonts w:ascii="Arial Narrow" w:hAnsi="Arial Narrow"/>
              <w:sz w:val="18"/>
              <w:szCs w:val="18"/>
            </w:rPr>
          </w:rPrChange>
        </w:rPr>
      </w:pPr>
    </w:p>
    <w:p w14:paraId="4D27AA3F" w14:textId="5569ECF2" w:rsidR="008F691E" w:rsidRPr="003572E1" w:rsidRDefault="008F691E" w:rsidP="00FA4F92">
      <w:pPr>
        <w:tabs>
          <w:tab w:val="left" w:pos="170"/>
        </w:tabs>
        <w:ind w:right="423"/>
        <w:jc w:val="both"/>
        <w:rPr>
          <w:rFonts w:ascii="Aptos" w:hAnsi="Aptos" w:cs="Arial"/>
          <w:bCs/>
          <w:sz w:val="16"/>
          <w:szCs w:val="16"/>
          <w:rPrChange w:id="487" w:author="Mirońska Agnieszka" w:date="2025-12-02T10:30:00Z" w16du:dateUtc="2025-12-02T09:30:00Z">
            <w:rPr>
              <w:rFonts w:ascii="Arial Narrow" w:hAnsi="Arial Narrow" w:cs="Arial"/>
              <w:bCs/>
              <w:sz w:val="16"/>
              <w:szCs w:val="16"/>
            </w:rPr>
          </w:rPrChange>
        </w:rPr>
      </w:pPr>
      <w:r w:rsidRPr="003572E1">
        <w:rPr>
          <w:rFonts w:ascii="Aptos" w:hAnsi="Aptos"/>
          <w:b/>
          <w:sz w:val="18"/>
          <w:rPrChange w:id="488" w:author="Mirońska Agnieszka" w:date="2025-12-02T10:30:00Z" w16du:dateUtc="2025-12-02T09:30:00Z">
            <w:rPr>
              <w:rFonts w:ascii="Arial Narrow" w:hAnsi="Arial Narrow"/>
              <w:b/>
              <w:sz w:val="18"/>
            </w:rPr>
          </w:rPrChange>
        </w:rPr>
        <w:t>Oświadczam</w:t>
      </w:r>
      <w:r w:rsidRPr="003572E1">
        <w:rPr>
          <w:rFonts w:ascii="Aptos" w:hAnsi="Aptos"/>
          <w:sz w:val="18"/>
          <w:szCs w:val="18"/>
          <w:rPrChange w:id="489" w:author="Mirońska Agnieszka" w:date="2025-12-02T10:30:00Z" w16du:dateUtc="2025-12-02T09:30:00Z">
            <w:rPr>
              <w:rFonts w:ascii="Arial Narrow" w:hAnsi="Arial Narrow"/>
              <w:sz w:val="18"/>
              <w:szCs w:val="18"/>
            </w:rPr>
          </w:rPrChange>
        </w:rPr>
        <w:t xml:space="preserve">, iż (w zależności od formy prawnej) jego właściciel (osoba prowadząca działalność gospodarczą), wspólnik spółki osobowej, udziałowiec lub akcjonariusz spółki kapitałowej, członek zarządu lub rady nadzorczej </w:t>
      </w:r>
      <w:r w:rsidRPr="003572E1">
        <w:rPr>
          <w:rStyle w:val="Pogrubienie"/>
          <w:rFonts w:ascii="Aptos" w:hAnsi="Aptos"/>
          <w:bCs/>
          <w:sz w:val="18"/>
          <w:szCs w:val="18"/>
          <w:rPrChange w:id="490" w:author="Mirońska Agnieszka" w:date="2025-12-02T10:30:00Z" w16du:dateUtc="2025-12-02T09:30:00Z">
            <w:rPr>
              <w:rStyle w:val="Pogrubienie"/>
              <w:rFonts w:ascii="Arial Narrow" w:hAnsi="Arial Narrow"/>
              <w:bCs/>
              <w:sz w:val="18"/>
              <w:szCs w:val="18"/>
            </w:rPr>
          </w:rPrChange>
        </w:rPr>
        <w:t>nie był</w:t>
      </w:r>
      <w:r w:rsidRPr="003572E1">
        <w:rPr>
          <w:rFonts w:ascii="Aptos" w:hAnsi="Aptos"/>
          <w:sz w:val="18"/>
          <w:szCs w:val="18"/>
          <w:rPrChange w:id="491" w:author="Mirońska Agnieszka" w:date="2025-12-02T10:30:00Z" w16du:dateUtc="2025-12-02T09:30:00Z">
            <w:rPr>
              <w:rFonts w:ascii="Arial Narrow" w:hAnsi="Arial Narrow"/>
              <w:sz w:val="18"/>
              <w:szCs w:val="18"/>
            </w:rPr>
          </w:rPrChange>
        </w:rPr>
        <w:t xml:space="preserve"> właścicielem (osobą prowadzącą działalność gospodarczą), wspólnikiem spółki osobowej, udziałowcem lub akcjonariuszem spółki kapitałowej, członkiem zarządu lub rady nadzorczej innego podmiotu zakwalifikowanego do R</w:t>
      </w:r>
      <w:del w:id="492" w:author="Chmielewska Aleksandra (01006342)" w:date="2025-08-04T11:20:00Z" w16du:dateUtc="2025-08-04T09:20:00Z">
        <w:r w:rsidRPr="003572E1" w:rsidDel="002C7F83">
          <w:rPr>
            <w:rFonts w:ascii="Aptos" w:hAnsi="Aptos"/>
            <w:sz w:val="18"/>
            <w:szCs w:val="18"/>
            <w:rPrChange w:id="493" w:author="Mirońska Agnieszka" w:date="2025-12-02T10:30:00Z" w16du:dateUtc="2025-12-02T09:30:00Z">
              <w:rPr>
                <w:rFonts w:ascii="Arial Narrow" w:hAnsi="Arial Narrow"/>
                <w:sz w:val="18"/>
                <w:szCs w:val="18"/>
              </w:rPr>
            </w:rPrChange>
          </w:rPr>
          <w:delText>ejestru</w:delText>
        </w:r>
      </w:del>
      <w:del w:id="494" w:author="Chmielewska Aleksandra (01006342)" w:date="2025-08-04T11:21:00Z" w16du:dateUtc="2025-08-04T09:21:00Z">
        <w:r w:rsidRPr="003572E1" w:rsidDel="002C7F83">
          <w:rPr>
            <w:rFonts w:ascii="Aptos" w:hAnsi="Aptos"/>
            <w:sz w:val="18"/>
            <w:szCs w:val="18"/>
            <w:rPrChange w:id="495" w:author="Mirońska Agnieszka" w:date="2025-12-02T10:30:00Z" w16du:dateUtc="2025-12-02T09:30:00Z">
              <w:rPr>
                <w:rFonts w:ascii="Arial Narrow" w:hAnsi="Arial Narrow"/>
                <w:sz w:val="18"/>
                <w:szCs w:val="18"/>
              </w:rPr>
            </w:rPrChange>
          </w:rPr>
          <w:delText xml:space="preserve"> </w:delText>
        </w:r>
      </w:del>
      <w:r w:rsidRPr="003572E1">
        <w:rPr>
          <w:rFonts w:ascii="Aptos" w:hAnsi="Aptos"/>
          <w:sz w:val="18"/>
          <w:szCs w:val="18"/>
          <w:rPrChange w:id="496" w:author="Mirońska Agnieszka" w:date="2025-12-02T10:30:00Z" w16du:dateUtc="2025-12-02T09:30:00Z">
            <w:rPr>
              <w:rFonts w:ascii="Arial Narrow" w:hAnsi="Arial Narrow"/>
              <w:sz w:val="18"/>
              <w:szCs w:val="18"/>
            </w:rPr>
          </w:rPrChange>
        </w:rPr>
        <w:t>K</w:t>
      </w:r>
      <w:del w:id="497" w:author="Chmielewska Aleksandra (01006342)" w:date="2025-08-04T11:21:00Z" w16du:dateUtc="2025-08-04T09:21:00Z">
        <w:r w:rsidRPr="003572E1" w:rsidDel="002C7F83">
          <w:rPr>
            <w:rFonts w:ascii="Aptos" w:hAnsi="Aptos"/>
            <w:sz w:val="18"/>
            <w:szCs w:val="18"/>
            <w:rPrChange w:id="498" w:author="Mirońska Agnieszka" w:date="2025-12-02T10:30:00Z" w16du:dateUtc="2025-12-02T09:30:00Z">
              <w:rPr>
                <w:rFonts w:ascii="Arial Narrow" w:hAnsi="Arial Narrow"/>
                <w:sz w:val="18"/>
                <w:szCs w:val="18"/>
              </w:rPr>
            </w:rPrChange>
          </w:rPr>
          <w:delText xml:space="preserve">walifikowanych </w:delText>
        </w:r>
      </w:del>
      <w:r w:rsidRPr="003572E1">
        <w:rPr>
          <w:rFonts w:ascii="Aptos" w:hAnsi="Aptos"/>
          <w:sz w:val="18"/>
          <w:szCs w:val="18"/>
          <w:rPrChange w:id="499" w:author="Mirońska Agnieszka" w:date="2025-12-02T10:30:00Z" w16du:dateUtc="2025-12-02T09:30:00Z">
            <w:rPr>
              <w:rFonts w:ascii="Arial Narrow" w:hAnsi="Arial Narrow"/>
              <w:sz w:val="18"/>
              <w:szCs w:val="18"/>
            </w:rPr>
          </w:rPrChange>
        </w:rPr>
        <w:t>W</w:t>
      </w:r>
      <w:del w:id="500" w:author="Chmielewska Aleksandra (01006342)" w:date="2025-08-04T11:21:00Z" w16du:dateUtc="2025-08-04T09:21:00Z">
        <w:r w:rsidRPr="003572E1" w:rsidDel="002C7F83">
          <w:rPr>
            <w:rFonts w:ascii="Aptos" w:hAnsi="Aptos"/>
            <w:sz w:val="18"/>
            <w:szCs w:val="18"/>
            <w:rPrChange w:id="501" w:author="Mirońska Agnieszka" w:date="2025-12-02T10:30:00Z" w16du:dateUtc="2025-12-02T09:30:00Z">
              <w:rPr>
                <w:rFonts w:ascii="Arial Narrow" w:hAnsi="Arial Narrow"/>
                <w:sz w:val="18"/>
                <w:szCs w:val="18"/>
              </w:rPr>
            </w:rPrChange>
          </w:rPr>
          <w:delText>ykonawców</w:delText>
        </w:r>
      </w:del>
      <w:r w:rsidRPr="003572E1">
        <w:rPr>
          <w:rFonts w:ascii="Aptos" w:hAnsi="Aptos"/>
          <w:sz w:val="18"/>
          <w:szCs w:val="18"/>
          <w:rPrChange w:id="502" w:author="Mirońska Agnieszka" w:date="2025-12-02T10:30:00Z" w16du:dateUtc="2025-12-02T09:30:00Z">
            <w:rPr>
              <w:rFonts w:ascii="Arial Narrow" w:hAnsi="Arial Narrow"/>
              <w:sz w:val="18"/>
              <w:szCs w:val="18"/>
            </w:rPr>
          </w:rPrChange>
        </w:rPr>
        <w:t xml:space="preserve">, który </w:t>
      </w:r>
      <w:r w:rsidR="00B73D66" w:rsidRPr="003572E1">
        <w:rPr>
          <w:rFonts w:ascii="Aptos" w:hAnsi="Aptos"/>
          <w:sz w:val="18"/>
          <w:szCs w:val="18"/>
          <w:rPrChange w:id="503" w:author="Mirońska Agnieszka" w:date="2025-12-02T10:30:00Z" w16du:dateUtc="2025-12-02T09:30:00Z">
            <w:rPr>
              <w:rFonts w:ascii="Arial Narrow" w:hAnsi="Arial Narrow"/>
              <w:sz w:val="18"/>
              <w:szCs w:val="18"/>
            </w:rPr>
          </w:rPrChange>
        </w:rPr>
        <w:t>obecnie posiada status</w:t>
      </w:r>
      <w:r w:rsidRPr="003572E1">
        <w:rPr>
          <w:rFonts w:ascii="Aptos" w:hAnsi="Aptos"/>
          <w:sz w:val="18"/>
          <w:szCs w:val="18"/>
          <w:rPrChange w:id="504" w:author="Mirońska Agnieszka" w:date="2025-12-02T10:30:00Z" w16du:dateUtc="2025-12-02T09:30:00Z">
            <w:rPr>
              <w:rFonts w:ascii="Arial Narrow" w:hAnsi="Arial Narrow"/>
              <w:sz w:val="18"/>
              <w:szCs w:val="18"/>
            </w:rPr>
          </w:rPrChange>
        </w:rPr>
        <w:t xml:space="preserve"> </w:t>
      </w:r>
      <w:r w:rsidR="00B73D66" w:rsidRPr="003572E1">
        <w:rPr>
          <w:rFonts w:ascii="Aptos" w:hAnsi="Aptos"/>
          <w:sz w:val="18"/>
          <w:szCs w:val="18"/>
          <w:rPrChange w:id="505" w:author="Mirońska Agnieszka" w:date="2025-12-02T10:30:00Z" w16du:dateUtc="2025-12-02T09:30:00Z">
            <w:rPr>
              <w:rFonts w:ascii="Arial Narrow" w:hAnsi="Arial Narrow"/>
              <w:sz w:val="18"/>
              <w:szCs w:val="18"/>
            </w:rPr>
          </w:rPrChange>
        </w:rPr>
        <w:t>„</w:t>
      </w:r>
      <w:r w:rsidRPr="003572E1">
        <w:rPr>
          <w:rFonts w:ascii="Aptos" w:hAnsi="Aptos"/>
          <w:sz w:val="18"/>
          <w:szCs w:val="18"/>
          <w:rPrChange w:id="506" w:author="Mirońska Agnieszka" w:date="2025-12-02T10:30:00Z" w16du:dateUtc="2025-12-02T09:30:00Z">
            <w:rPr>
              <w:rFonts w:ascii="Arial Narrow" w:hAnsi="Arial Narrow"/>
              <w:sz w:val="18"/>
              <w:szCs w:val="18"/>
            </w:rPr>
          </w:rPrChange>
        </w:rPr>
        <w:t>zawieszony</w:t>
      </w:r>
      <w:r w:rsidR="00B73D66" w:rsidRPr="003572E1">
        <w:rPr>
          <w:rFonts w:ascii="Aptos" w:hAnsi="Aptos"/>
          <w:sz w:val="18"/>
          <w:szCs w:val="18"/>
          <w:rPrChange w:id="507" w:author="Mirońska Agnieszka" w:date="2025-12-02T10:30:00Z" w16du:dateUtc="2025-12-02T09:30:00Z">
            <w:rPr>
              <w:rFonts w:ascii="Arial Narrow" w:hAnsi="Arial Narrow"/>
              <w:sz w:val="18"/>
              <w:szCs w:val="18"/>
            </w:rPr>
          </w:rPrChange>
        </w:rPr>
        <w:t>”</w:t>
      </w:r>
      <w:r w:rsidRPr="003572E1">
        <w:rPr>
          <w:rFonts w:ascii="Aptos" w:hAnsi="Aptos"/>
          <w:sz w:val="18"/>
          <w:szCs w:val="18"/>
          <w:rPrChange w:id="508" w:author="Mirońska Agnieszka" w:date="2025-12-02T10:30:00Z" w16du:dateUtc="2025-12-02T09:30:00Z">
            <w:rPr>
              <w:rFonts w:ascii="Arial Narrow" w:hAnsi="Arial Narrow"/>
              <w:sz w:val="18"/>
              <w:szCs w:val="18"/>
            </w:rPr>
          </w:rPrChange>
        </w:rPr>
        <w:t>.</w:t>
      </w:r>
    </w:p>
    <w:p w14:paraId="4309FBAA" w14:textId="77777777" w:rsidR="00131139" w:rsidRPr="003572E1" w:rsidRDefault="00131139" w:rsidP="00184ECE">
      <w:pPr>
        <w:tabs>
          <w:tab w:val="left" w:pos="170"/>
        </w:tabs>
        <w:ind w:right="-777"/>
        <w:jc w:val="both"/>
        <w:rPr>
          <w:rFonts w:ascii="Aptos" w:hAnsi="Aptos"/>
          <w:sz w:val="16"/>
          <w:rPrChange w:id="509" w:author="Mirońska Agnieszka" w:date="2025-12-02T10:30:00Z" w16du:dateUtc="2025-12-02T09:30:00Z">
            <w:rPr>
              <w:rFonts w:ascii="Arial Narrow" w:hAnsi="Arial Narrow"/>
              <w:sz w:val="16"/>
            </w:rPr>
          </w:rPrChange>
        </w:rPr>
      </w:pPr>
    </w:p>
    <w:p w14:paraId="45C307B4" w14:textId="77777777" w:rsidR="00C04CA9" w:rsidRPr="003572E1" w:rsidRDefault="00C04CA9" w:rsidP="00FA4F92">
      <w:pPr>
        <w:tabs>
          <w:tab w:val="left" w:pos="170"/>
        </w:tabs>
        <w:ind w:right="-777"/>
        <w:jc w:val="both"/>
        <w:rPr>
          <w:rFonts w:ascii="Aptos" w:hAnsi="Aptos" w:cs="Arial"/>
          <w:bCs/>
          <w:sz w:val="16"/>
          <w:szCs w:val="16"/>
          <w:rPrChange w:id="510" w:author="Mirońska Agnieszka" w:date="2025-12-02T10:30:00Z" w16du:dateUtc="2025-12-02T09:30:00Z">
            <w:rPr>
              <w:rFonts w:ascii="Arial Narrow" w:hAnsi="Arial Narrow" w:cs="Arial"/>
              <w:bCs/>
              <w:sz w:val="16"/>
              <w:szCs w:val="16"/>
            </w:rPr>
          </w:rPrChange>
        </w:rPr>
      </w:pPr>
    </w:p>
    <w:p w14:paraId="710874F5" w14:textId="544A0484" w:rsidR="00131139" w:rsidRPr="003572E1" w:rsidRDefault="00131139" w:rsidP="00FA4F92">
      <w:pPr>
        <w:tabs>
          <w:tab w:val="left" w:pos="-360"/>
        </w:tabs>
        <w:spacing w:before="20"/>
        <w:ind w:right="-777"/>
        <w:jc w:val="both"/>
        <w:rPr>
          <w:rFonts w:ascii="Aptos" w:hAnsi="Aptos" w:cs="Arial"/>
          <w:sz w:val="16"/>
          <w:szCs w:val="16"/>
          <w:vertAlign w:val="subscript"/>
          <w:rPrChange w:id="511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</w:pPr>
      <w:r w:rsidRPr="003572E1">
        <w:rPr>
          <w:rFonts w:ascii="Aptos" w:hAnsi="Aptos" w:cs="Arial"/>
          <w:sz w:val="16"/>
          <w:szCs w:val="16"/>
          <w:vertAlign w:val="subscript"/>
          <w:rPrChange w:id="512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Pr="003572E1">
        <w:rPr>
          <w:rFonts w:ascii="Aptos" w:hAnsi="Aptos" w:cs="Arial"/>
          <w:sz w:val="16"/>
          <w:szCs w:val="16"/>
          <w:vertAlign w:val="subscript"/>
          <w:rPrChange w:id="513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Pr="003572E1">
        <w:rPr>
          <w:rFonts w:ascii="Aptos" w:hAnsi="Aptos" w:cs="Arial"/>
          <w:sz w:val="16"/>
          <w:szCs w:val="16"/>
          <w:vertAlign w:val="subscript"/>
          <w:rPrChange w:id="514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Pr="003572E1">
        <w:rPr>
          <w:rFonts w:ascii="Aptos" w:hAnsi="Aptos" w:cs="Arial"/>
          <w:sz w:val="16"/>
          <w:szCs w:val="16"/>
          <w:vertAlign w:val="subscript"/>
          <w:rPrChange w:id="515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Pr="003572E1">
        <w:rPr>
          <w:rFonts w:ascii="Aptos" w:hAnsi="Aptos" w:cs="Arial"/>
          <w:sz w:val="16"/>
          <w:szCs w:val="16"/>
          <w:vertAlign w:val="subscript"/>
          <w:rPrChange w:id="516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Pr="003572E1">
        <w:rPr>
          <w:rFonts w:ascii="Aptos" w:hAnsi="Aptos" w:cs="Arial"/>
          <w:sz w:val="16"/>
          <w:szCs w:val="16"/>
          <w:vertAlign w:val="subscript"/>
          <w:rPrChange w:id="517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Pr="003572E1">
        <w:rPr>
          <w:rFonts w:ascii="Aptos" w:hAnsi="Aptos" w:cs="Arial"/>
          <w:sz w:val="16"/>
          <w:szCs w:val="16"/>
          <w:vertAlign w:val="subscript"/>
          <w:rPrChange w:id="518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Pr="003572E1">
        <w:rPr>
          <w:rFonts w:ascii="Aptos" w:hAnsi="Aptos" w:cs="Arial"/>
          <w:sz w:val="16"/>
          <w:szCs w:val="16"/>
          <w:vertAlign w:val="subscript"/>
          <w:rPrChange w:id="519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Pr="003572E1">
        <w:rPr>
          <w:rFonts w:ascii="Aptos" w:hAnsi="Aptos" w:cs="Arial"/>
          <w:sz w:val="16"/>
          <w:szCs w:val="16"/>
          <w:vertAlign w:val="subscript"/>
          <w:rPrChange w:id="520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Pr="003572E1">
        <w:rPr>
          <w:rFonts w:ascii="Aptos" w:hAnsi="Aptos" w:cs="Arial"/>
          <w:sz w:val="16"/>
          <w:szCs w:val="16"/>
          <w:vertAlign w:val="subscript"/>
          <w:rPrChange w:id="521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Pr="003572E1">
        <w:rPr>
          <w:rFonts w:ascii="Aptos" w:hAnsi="Aptos" w:cs="Arial"/>
          <w:sz w:val="16"/>
          <w:szCs w:val="16"/>
          <w:vertAlign w:val="subscript"/>
          <w:rPrChange w:id="522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  <w:t xml:space="preserve">                                            </w:t>
      </w:r>
      <w:r w:rsidRPr="003572E1">
        <w:rPr>
          <w:rFonts w:ascii="Aptos" w:hAnsi="Aptos" w:cs="Arial"/>
          <w:sz w:val="16"/>
          <w:szCs w:val="16"/>
          <w:vertAlign w:val="subscript"/>
          <w:rPrChange w:id="523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Pr="003572E1">
        <w:rPr>
          <w:rFonts w:ascii="Aptos" w:hAnsi="Aptos" w:cs="Arial"/>
          <w:sz w:val="16"/>
          <w:szCs w:val="16"/>
          <w:vertAlign w:val="subscript"/>
          <w:rPrChange w:id="524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vertAlign w:val="subscript"/>
          <w:rPrChange w:id="525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vertAlign w:val="subscript"/>
          <w:rPrChange w:id="526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vertAlign w:val="subscript"/>
          <w:rPrChange w:id="527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vertAlign w:val="subscript"/>
          <w:rPrChange w:id="528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vertAlign w:val="subscript"/>
          <w:rPrChange w:id="529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vertAlign w:val="subscript"/>
          <w:rPrChange w:id="530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vertAlign w:val="subscript"/>
          <w:rPrChange w:id="531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vertAlign w:val="subscript"/>
          <w:rPrChange w:id="532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vertAlign w:val="subscript"/>
          <w:rPrChange w:id="533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vertAlign w:val="subscript"/>
          <w:rPrChange w:id="534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Pr="003572E1">
        <w:rPr>
          <w:rFonts w:ascii="Aptos" w:hAnsi="Aptos" w:cs="Arial"/>
          <w:sz w:val="16"/>
          <w:szCs w:val="16"/>
          <w:vertAlign w:val="subscript"/>
          <w:rPrChange w:id="535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>……………………………………………..............................................................................................................................</w:t>
      </w:r>
    </w:p>
    <w:p w14:paraId="6C7BD0CA" w14:textId="58DDDE8F" w:rsidR="00131139" w:rsidRPr="003572E1" w:rsidRDefault="00131139" w:rsidP="00FA4F92">
      <w:pPr>
        <w:tabs>
          <w:tab w:val="left" w:pos="170"/>
        </w:tabs>
        <w:ind w:right="-777"/>
        <w:jc w:val="both"/>
        <w:rPr>
          <w:rFonts w:ascii="Aptos" w:hAnsi="Aptos" w:cs="Arial"/>
          <w:sz w:val="16"/>
          <w:szCs w:val="16"/>
          <w:rPrChange w:id="536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</w:pPr>
      <w:r w:rsidRPr="003572E1">
        <w:rPr>
          <w:rFonts w:ascii="Aptos" w:hAnsi="Aptos" w:cs="Arial"/>
          <w:sz w:val="16"/>
          <w:szCs w:val="16"/>
          <w:rPrChange w:id="537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 xml:space="preserve">             </w:t>
      </w:r>
      <w:r w:rsidR="00C04CA9" w:rsidRPr="003572E1">
        <w:rPr>
          <w:rFonts w:ascii="Aptos" w:hAnsi="Aptos" w:cs="Arial"/>
          <w:sz w:val="16"/>
          <w:szCs w:val="16"/>
          <w:rPrChange w:id="538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539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540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541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542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543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544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545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546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547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548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549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550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551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552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553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554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555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556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557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558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559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560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561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562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563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  <w:t xml:space="preserve">czytelny </w:t>
      </w:r>
      <w:r w:rsidRPr="003572E1">
        <w:rPr>
          <w:rFonts w:ascii="Aptos" w:hAnsi="Aptos" w:cs="Arial"/>
          <w:sz w:val="16"/>
          <w:szCs w:val="16"/>
          <w:rPrChange w:id="564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>podpis przedstawiciela Podmiotu zgodnie z zasadami reprezentacji</w:t>
      </w:r>
    </w:p>
    <w:p w14:paraId="05BB1306" w14:textId="77777777" w:rsidR="00AC6193" w:rsidRPr="003572E1" w:rsidRDefault="00AC6193" w:rsidP="00FA4F92">
      <w:pPr>
        <w:tabs>
          <w:tab w:val="left" w:pos="170"/>
        </w:tabs>
        <w:ind w:right="423"/>
        <w:jc w:val="both"/>
        <w:rPr>
          <w:rFonts w:ascii="Aptos" w:hAnsi="Aptos"/>
          <w:sz w:val="18"/>
          <w:szCs w:val="18"/>
          <w:rPrChange w:id="565" w:author="Mirońska Agnieszka" w:date="2025-12-02T10:30:00Z" w16du:dateUtc="2025-12-02T09:30:00Z">
            <w:rPr>
              <w:rFonts w:ascii="Arial Narrow" w:hAnsi="Arial Narrow"/>
              <w:sz w:val="18"/>
              <w:szCs w:val="18"/>
            </w:rPr>
          </w:rPrChange>
        </w:rPr>
      </w:pPr>
    </w:p>
    <w:p w14:paraId="74D58260" w14:textId="66CB99E2" w:rsidR="008F691E" w:rsidRPr="003572E1" w:rsidRDefault="007F05A0" w:rsidP="00FA4F92">
      <w:pPr>
        <w:tabs>
          <w:tab w:val="left" w:pos="170"/>
        </w:tabs>
        <w:ind w:right="423"/>
        <w:jc w:val="both"/>
        <w:rPr>
          <w:rFonts w:ascii="Aptos" w:hAnsi="Aptos" w:cstheme="minorHAnsi"/>
          <w:sz w:val="18"/>
          <w:szCs w:val="18"/>
          <w:rPrChange w:id="566" w:author="Mirońska Agnieszka" w:date="2025-12-02T10:30:00Z" w16du:dateUtc="2025-12-02T09:30:00Z">
            <w:rPr>
              <w:rFonts w:ascii="Arial Narrow" w:hAnsi="Arial Narrow" w:cstheme="minorHAnsi"/>
              <w:sz w:val="18"/>
              <w:szCs w:val="18"/>
            </w:rPr>
          </w:rPrChange>
        </w:rPr>
      </w:pPr>
      <w:r w:rsidRPr="003572E1">
        <w:rPr>
          <w:rFonts w:ascii="Aptos" w:hAnsi="Aptos"/>
          <w:b/>
          <w:sz w:val="18"/>
          <w:rPrChange w:id="567" w:author="Mirońska Agnieszka" w:date="2025-12-02T10:30:00Z" w16du:dateUtc="2025-12-02T09:30:00Z">
            <w:rPr>
              <w:rFonts w:ascii="Arial Narrow" w:hAnsi="Arial Narrow"/>
              <w:b/>
              <w:sz w:val="18"/>
            </w:rPr>
          </w:rPrChange>
        </w:rPr>
        <w:t>Oświadczam</w:t>
      </w:r>
      <w:r w:rsidRPr="003572E1">
        <w:rPr>
          <w:rFonts w:ascii="Aptos" w:hAnsi="Aptos"/>
          <w:sz w:val="18"/>
          <w:szCs w:val="18"/>
          <w:rPrChange w:id="568" w:author="Mirońska Agnieszka" w:date="2025-12-02T10:30:00Z" w16du:dateUtc="2025-12-02T09:30:00Z">
            <w:rPr>
              <w:rFonts w:ascii="Arial Narrow" w:hAnsi="Arial Narrow"/>
              <w:sz w:val="18"/>
              <w:szCs w:val="18"/>
            </w:rPr>
          </w:rPrChange>
        </w:rPr>
        <w:t xml:space="preserve"> ponadto, iż (w zależności od formy prawnej) właścicielem (osobą</w:t>
      </w:r>
      <w:r w:rsidR="001C2C24" w:rsidRPr="003572E1">
        <w:rPr>
          <w:rFonts w:ascii="Aptos" w:hAnsi="Aptos"/>
          <w:sz w:val="18"/>
          <w:szCs w:val="18"/>
          <w:rPrChange w:id="569" w:author="Mirońska Agnieszka" w:date="2025-12-02T10:30:00Z" w16du:dateUtc="2025-12-02T09:30:00Z">
            <w:rPr>
              <w:rFonts w:ascii="Arial Narrow" w:hAnsi="Arial Narrow"/>
              <w:sz w:val="18"/>
              <w:szCs w:val="18"/>
            </w:rPr>
          </w:rPrChange>
        </w:rPr>
        <w:t xml:space="preserve"> prowadzącą</w:t>
      </w:r>
      <w:r w:rsidRPr="003572E1">
        <w:rPr>
          <w:rFonts w:ascii="Aptos" w:hAnsi="Aptos"/>
          <w:sz w:val="18"/>
          <w:szCs w:val="18"/>
          <w:rPrChange w:id="570" w:author="Mirońska Agnieszka" w:date="2025-12-02T10:30:00Z" w16du:dateUtc="2025-12-02T09:30:00Z">
            <w:rPr>
              <w:rFonts w:ascii="Arial Narrow" w:hAnsi="Arial Narrow"/>
              <w:sz w:val="18"/>
              <w:szCs w:val="18"/>
            </w:rPr>
          </w:rPrChange>
        </w:rPr>
        <w:t xml:space="preserve"> działalność gospodarczą), wspólnikiem spółki osobowej, udziałowcem lub akcjonariuszem spółki kapitałowej, członkiem zarządu lub rady nadzorczej Podmiotu ubiegającego się o wpis do RKW nie jest Pracownik </w:t>
      </w:r>
      <w:del w:id="571" w:author="Chmielewska Aleksandra (01006342)" w:date="2025-08-04T11:33:00Z" w16du:dateUtc="2025-08-04T09:33:00Z">
        <w:r w:rsidRPr="003572E1" w:rsidDel="0094487D">
          <w:rPr>
            <w:rFonts w:ascii="Aptos" w:hAnsi="Aptos"/>
            <w:sz w:val="18"/>
            <w:szCs w:val="18"/>
            <w:rPrChange w:id="572" w:author="Mirońska Agnieszka" w:date="2025-12-02T10:30:00Z" w16du:dateUtc="2025-12-02T09:30:00Z">
              <w:rPr>
                <w:rFonts w:ascii="Arial Narrow" w:hAnsi="Arial Narrow"/>
                <w:sz w:val="18"/>
                <w:szCs w:val="18"/>
              </w:rPr>
            </w:rPrChange>
          </w:rPr>
          <w:delText xml:space="preserve">Zamawiającego </w:delText>
        </w:r>
      </w:del>
      <w:ins w:id="573" w:author="Chmielewska Aleksandra (01006342)" w:date="2025-08-04T11:33:00Z" w16du:dateUtc="2025-08-04T09:33:00Z">
        <w:r w:rsidR="0094487D" w:rsidRPr="003572E1">
          <w:rPr>
            <w:rFonts w:ascii="Aptos" w:hAnsi="Aptos"/>
            <w:sz w:val="18"/>
            <w:szCs w:val="18"/>
            <w:rPrChange w:id="574" w:author="Mirońska Agnieszka" w:date="2025-12-02T10:30:00Z" w16du:dateUtc="2025-12-02T09:30:00Z">
              <w:rPr>
                <w:rFonts w:ascii="Arial Narrow" w:hAnsi="Arial Narrow"/>
                <w:sz w:val="18"/>
                <w:szCs w:val="18"/>
              </w:rPr>
            </w:rPrChange>
          </w:rPr>
          <w:t xml:space="preserve">Zlecającego </w:t>
        </w:r>
      </w:ins>
      <w:r w:rsidRPr="003572E1">
        <w:rPr>
          <w:rFonts w:ascii="Aptos" w:hAnsi="Aptos"/>
          <w:sz w:val="18"/>
          <w:szCs w:val="18"/>
          <w:rPrChange w:id="575" w:author="Mirońska Agnieszka" w:date="2025-12-02T10:30:00Z" w16du:dateUtc="2025-12-02T09:30:00Z">
            <w:rPr>
              <w:rFonts w:ascii="Arial Narrow" w:hAnsi="Arial Narrow"/>
              <w:sz w:val="18"/>
              <w:szCs w:val="18"/>
            </w:rPr>
          </w:rPrChange>
        </w:rPr>
        <w:t xml:space="preserve">lub Osoba Powiązana. </w:t>
      </w:r>
      <w:r w:rsidR="0083395A" w:rsidRPr="003572E1">
        <w:rPr>
          <w:rFonts w:ascii="Aptos" w:hAnsi="Aptos" w:cstheme="minorHAnsi"/>
          <w:sz w:val="18"/>
          <w:szCs w:val="18"/>
          <w:rPrChange w:id="576" w:author="Mirońska Agnieszka" w:date="2025-12-02T10:30:00Z" w16du:dateUtc="2025-12-02T09:30:00Z">
            <w:rPr>
              <w:rFonts w:ascii="Arial Narrow" w:hAnsi="Arial Narrow" w:cstheme="minorHAnsi"/>
              <w:sz w:val="18"/>
              <w:szCs w:val="18"/>
            </w:rPr>
          </w:rPrChange>
        </w:rPr>
        <w:t xml:space="preserve">Z zastrzeżeniem </w:t>
      </w:r>
      <w:r w:rsidR="00ED6D15" w:rsidRPr="003572E1">
        <w:rPr>
          <w:rFonts w:ascii="Aptos" w:hAnsi="Aptos" w:cstheme="minorHAnsi"/>
          <w:sz w:val="18"/>
          <w:szCs w:val="18"/>
          <w:rPrChange w:id="577" w:author="Mirońska Agnieszka" w:date="2025-12-02T10:30:00Z" w16du:dateUtc="2025-12-02T09:30:00Z">
            <w:rPr>
              <w:rFonts w:ascii="Arial Narrow" w:hAnsi="Arial Narrow" w:cstheme="minorHAnsi"/>
              <w:sz w:val="18"/>
              <w:szCs w:val="18"/>
            </w:rPr>
          </w:rPrChange>
        </w:rPr>
        <w:t>postanowień wynikających z</w:t>
      </w:r>
      <w:r w:rsidR="0083395A" w:rsidRPr="003572E1">
        <w:rPr>
          <w:rFonts w:ascii="Aptos" w:hAnsi="Aptos" w:cstheme="minorHAnsi"/>
          <w:sz w:val="18"/>
          <w:szCs w:val="18"/>
          <w:rPrChange w:id="578" w:author="Mirońska Agnieszka" w:date="2025-12-02T10:30:00Z" w16du:dateUtc="2025-12-02T09:30:00Z">
            <w:rPr>
              <w:rFonts w:ascii="Arial Narrow" w:hAnsi="Arial Narrow" w:cstheme="minorHAnsi"/>
              <w:sz w:val="18"/>
              <w:szCs w:val="18"/>
            </w:rPr>
          </w:rPrChange>
        </w:rPr>
        <w:t xml:space="preserve"> pkt</w:t>
      </w:r>
      <w:r w:rsidR="0001495C" w:rsidRPr="003572E1">
        <w:rPr>
          <w:rFonts w:ascii="Aptos" w:hAnsi="Aptos" w:cstheme="minorHAnsi"/>
          <w:sz w:val="18"/>
          <w:szCs w:val="18"/>
          <w:rPrChange w:id="579" w:author="Mirońska Agnieszka" w:date="2025-12-02T10:30:00Z" w16du:dateUtc="2025-12-02T09:30:00Z">
            <w:rPr>
              <w:rFonts w:ascii="Arial Narrow" w:hAnsi="Arial Narrow" w:cstheme="minorHAnsi"/>
              <w:sz w:val="18"/>
              <w:szCs w:val="18"/>
            </w:rPr>
          </w:rPrChange>
        </w:rPr>
        <w:t xml:space="preserve"> </w:t>
      </w:r>
      <w:r w:rsidR="009B2520" w:rsidRPr="003572E1">
        <w:rPr>
          <w:rFonts w:ascii="Aptos" w:hAnsi="Aptos" w:cstheme="minorHAnsi"/>
          <w:sz w:val="18"/>
          <w:szCs w:val="18"/>
          <w:rPrChange w:id="580" w:author="Mirońska Agnieszka" w:date="2025-12-02T10:30:00Z" w16du:dateUtc="2025-12-02T09:30:00Z">
            <w:rPr>
              <w:rFonts w:ascii="Arial Narrow" w:hAnsi="Arial Narrow" w:cstheme="minorHAnsi"/>
              <w:sz w:val="18"/>
              <w:szCs w:val="18"/>
            </w:rPr>
          </w:rPrChange>
        </w:rPr>
        <w:t>3.</w:t>
      </w:r>
      <w:r w:rsidR="0083395A" w:rsidRPr="003572E1">
        <w:rPr>
          <w:rFonts w:ascii="Aptos" w:hAnsi="Aptos" w:cstheme="minorHAnsi"/>
          <w:sz w:val="18"/>
          <w:szCs w:val="18"/>
          <w:rPrChange w:id="581" w:author="Mirońska Agnieszka" w:date="2025-12-02T10:30:00Z" w16du:dateUtc="2025-12-02T09:30:00Z">
            <w:rPr>
              <w:rFonts w:ascii="Arial Narrow" w:hAnsi="Arial Narrow" w:cstheme="minorHAnsi"/>
              <w:sz w:val="18"/>
              <w:szCs w:val="18"/>
            </w:rPr>
          </w:rPrChange>
        </w:rPr>
        <w:t>4.2</w:t>
      </w:r>
      <w:r w:rsidR="0001495C" w:rsidRPr="003572E1">
        <w:rPr>
          <w:rFonts w:ascii="Aptos" w:hAnsi="Aptos" w:cstheme="minorHAnsi"/>
          <w:sz w:val="18"/>
          <w:szCs w:val="18"/>
          <w:rPrChange w:id="582" w:author="Mirońska Agnieszka" w:date="2025-12-02T10:30:00Z" w16du:dateUtc="2025-12-02T09:30:00Z">
            <w:rPr>
              <w:rFonts w:ascii="Arial Narrow" w:hAnsi="Arial Narrow" w:cstheme="minorHAnsi"/>
              <w:sz w:val="18"/>
              <w:szCs w:val="18"/>
            </w:rPr>
          </w:rPrChange>
        </w:rPr>
        <w:t>.</w:t>
      </w:r>
      <w:r w:rsidR="0083395A" w:rsidRPr="003572E1">
        <w:rPr>
          <w:rFonts w:ascii="Aptos" w:hAnsi="Aptos" w:cstheme="minorHAnsi"/>
          <w:sz w:val="18"/>
          <w:szCs w:val="18"/>
          <w:rPrChange w:id="583" w:author="Mirońska Agnieszka" w:date="2025-12-02T10:30:00Z" w16du:dateUtc="2025-12-02T09:30:00Z">
            <w:rPr>
              <w:rFonts w:ascii="Arial Narrow" w:hAnsi="Arial Narrow" w:cstheme="minorHAnsi"/>
              <w:sz w:val="18"/>
              <w:szCs w:val="18"/>
            </w:rPr>
          </w:rPrChange>
        </w:rPr>
        <w:t xml:space="preserve"> Wytycznych </w:t>
      </w:r>
      <w:r w:rsidR="0083395A" w:rsidRPr="003572E1">
        <w:rPr>
          <w:rFonts w:ascii="Aptos" w:hAnsi="Aptos"/>
          <w:sz w:val="18"/>
          <w:szCs w:val="18"/>
          <w:rPrChange w:id="584" w:author="Mirońska Agnieszka" w:date="2025-12-02T10:30:00Z" w16du:dateUtc="2025-12-02T09:30:00Z">
            <w:rPr>
              <w:rFonts w:ascii="Arial Narrow" w:hAnsi="Arial Narrow"/>
              <w:sz w:val="18"/>
              <w:szCs w:val="18"/>
            </w:rPr>
          </w:rPrChange>
        </w:rPr>
        <w:t>z</w:t>
      </w:r>
      <w:r w:rsidRPr="003572E1">
        <w:rPr>
          <w:rFonts w:ascii="Aptos" w:hAnsi="Aptos"/>
          <w:sz w:val="18"/>
          <w:szCs w:val="18"/>
          <w:rPrChange w:id="585" w:author="Mirońska Agnieszka" w:date="2025-12-02T10:30:00Z" w16du:dateUtc="2025-12-02T09:30:00Z">
            <w:rPr>
              <w:rFonts w:ascii="Arial Narrow" w:hAnsi="Arial Narrow"/>
              <w:sz w:val="18"/>
              <w:szCs w:val="18"/>
            </w:rPr>
          </w:rPrChange>
        </w:rPr>
        <w:t xml:space="preserve">obowiązuję się </w:t>
      </w:r>
      <w:del w:id="586" w:author="Mirońska Agnieszka" w:date="2025-12-02T10:32:00Z" w16du:dateUtc="2025-12-02T09:32:00Z">
        <w:r w:rsidRPr="003572E1" w:rsidDel="003572E1">
          <w:rPr>
            <w:rFonts w:ascii="Aptos" w:hAnsi="Aptos"/>
            <w:sz w:val="18"/>
            <w:szCs w:val="18"/>
            <w:rPrChange w:id="587" w:author="Mirońska Agnieszka" w:date="2025-12-02T10:30:00Z" w16du:dateUtc="2025-12-02T09:30:00Z">
              <w:rPr>
                <w:rFonts w:ascii="Arial Narrow" w:hAnsi="Arial Narrow"/>
                <w:sz w:val="18"/>
                <w:szCs w:val="18"/>
              </w:rPr>
            </w:rPrChange>
          </w:rPr>
          <w:delText>zarazem,</w:delText>
        </w:r>
      </w:del>
      <w:ins w:id="588" w:author="Chmielewska Aleksandra (01006342)" w:date="2025-08-04T11:34:00Z" w16du:dateUtc="2025-08-04T09:34:00Z">
        <w:del w:id="589" w:author="Mirońska Agnieszka" w:date="2025-12-02T10:32:00Z" w16du:dateUtc="2025-12-02T09:32:00Z">
          <w:r w:rsidR="0094487D" w:rsidRPr="003572E1" w:rsidDel="003572E1">
            <w:rPr>
              <w:rFonts w:ascii="Aptos" w:hAnsi="Aptos"/>
              <w:sz w:val="18"/>
              <w:szCs w:val="18"/>
              <w:rPrChange w:id="590" w:author="Mirońska Agnieszka" w:date="2025-12-02T10:30:00Z" w16du:dateUtc="2025-12-02T09:30:00Z">
                <w:rPr>
                  <w:rFonts w:ascii="Arial Narrow" w:hAnsi="Arial Narrow"/>
                  <w:sz w:val="18"/>
                  <w:szCs w:val="18"/>
                </w:rPr>
              </w:rPrChange>
            </w:rPr>
            <w:delText xml:space="preserve"> </w:delText>
          </w:r>
        </w:del>
      </w:ins>
      <w:del w:id="591" w:author="Mirońska Agnieszka" w:date="2025-12-02T10:32:00Z" w16du:dateUtc="2025-12-02T09:32:00Z">
        <w:r w:rsidRPr="003572E1" w:rsidDel="003572E1">
          <w:rPr>
            <w:rFonts w:ascii="Aptos" w:hAnsi="Aptos"/>
            <w:sz w:val="18"/>
            <w:szCs w:val="18"/>
            <w:rPrChange w:id="592" w:author="Mirońska Agnieszka" w:date="2025-12-02T10:30:00Z" w16du:dateUtc="2025-12-02T09:30:00Z">
              <w:rPr>
                <w:rFonts w:ascii="Arial Narrow" w:hAnsi="Arial Narrow"/>
                <w:sz w:val="18"/>
                <w:szCs w:val="18"/>
              </w:rPr>
            </w:rPrChange>
          </w:rPr>
          <w:delText xml:space="preserve"> że</w:delText>
        </w:r>
      </w:del>
      <w:ins w:id="593" w:author="Mirońska Agnieszka" w:date="2025-12-02T10:32:00Z" w16du:dateUtc="2025-12-02T09:32:00Z">
        <w:r w:rsidR="003572E1" w:rsidRPr="003572E1">
          <w:rPr>
            <w:rFonts w:ascii="Aptos" w:hAnsi="Aptos"/>
            <w:sz w:val="18"/>
            <w:szCs w:val="18"/>
          </w:rPr>
          <w:t>zarazem, że</w:t>
        </w:r>
      </w:ins>
      <w:r w:rsidRPr="003572E1">
        <w:rPr>
          <w:rFonts w:ascii="Aptos" w:hAnsi="Aptos"/>
          <w:sz w:val="18"/>
          <w:szCs w:val="18"/>
          <w:rPrChange w:id="594" w:author="Mirońska Agnieszka" w:date="2025-12-02T10:30:00Z" w16du:dateUtc="2025-12-02T09:30:00Z">
            <w:rPr>
              <w:rFonts w:ascii="Arial Narrow" w:hAnsi="Arial Narrow"/>
              <w:sz w:val="18"/>
              <w:szCs w:val="18"/>
            </w:rPr>
          </w:rPrChange>
        </w:rPr>
        <w:t xml:space="preserve"> </w:t>
      </w:r>
      <w:del w:id="595" w:author="Chmielewska Aleksandra (01006342)" w:date="2025-08-04T11:34:00Z" w16du:dateUtc="2025-08-04T09:34:00Z">
        <w:r w:rsidR="00F9371D" w:rsidRPr="003572E1" w:rsidDel="0094487D">
          <w:rPr>
            <w:rFonts w:ascii="Aptos" w:hAnsi="Aptos"/>
            <w:sz w:val="18"/>
            <w:szCs w:val="18"/>
            <w:rPrChange w:id="596" w:author="Mirońska Agnieszka" w:date="2025-12-02T10:30:00Z" w16du:dateUtc="2025-12-02T09:30:00Z">
              <w:rPr>
                <w:rFonts w:ascii="Arial Narrow" w:hAnsi="Arial Narrow"/>
                <w:sz w:val="18"/>
                <w:szCs w:val="18"/>
              </w:rPr>
            </w:rPrChange>
          </w:rPr>
          <w:br/>
        </w:r>
      </w:del>
      <w:r w:rsidRPr="003572E1">
        <w:rPr>
          <w:rFonts w:ascii="Aptos" w:hAnsi="Aptos" w:cstheme="minorHAnsi"/>
          <w:sz w:val="18"/>
          <w:szCs w:val="18"/>
          <w:rPrChange w:id="597" w:author="Mirońska Agnieszka" w:date="2025-12-02T10:30:00Z" w16du:dateUtc="2025-12-02T09:30:00Z">
            <w:rPr>
              <w:rFonts w:ascii="Arial Narrow" w:hAnsi="Arial Narrow" w:cstheme="minorHAnsi"/>
              <w:sz w:val="18"/>
              <w:szCs w:val="18"/>
            </w:rPr>
          </w:rPrChange>
        </w:rPr>
        <w:t xml:space="preserve">w ramach realizacji prac bądź świadczenia usług na rzecz </w:t>
      </w:r>
      <w:del w:id="598" w:author="Chmielewska Aleksandra (01006342)" w:date="2025-08-04T11:33:00Z" w16du:dateUtc="2025-08-04T09:33:00Z">
        <w:r w:rsidRPr="003572E1" w:rsidDel="0094487D">
          <w:rPr>
            <w:rFonts w:ascii="Aptos" w:hAnsi="Aptos" w:cstheme="minorHAnsi"/>
            <w:sz w:val="18"/>
            <w:szCs w:val="18"/>
            <w:rPrChange w:id="599" w:author="Mirońska Agnieszka" w:date="2025-12-02T10:30:00Z" w16du:dateUtc="2025-12-02T09:30:00Z">
              <w:rPr>
                <w:rFonts w:ascii="Arial Narrow" w:hAnsi="Arial Narrow" w:cstheme="minorHAnsi"/>
                <w:sz w:val="18"/>
                <w:szCs w:val="18"/>
              </w:rPr>
            </w:rPrChange>
          </w:rPr>
          <w:delText xml:space="preserve">Zamawiającego </w:delText>
        </w:r>
      </w:del>
      <w:ins w:id="600" w:author="Chmielewska Aleksandra (01006342)" w:date="2025-08-04T11:33:00Z" w16du:dateUtc="2025-08-04T09:33:00Z">
        <w:r w:rsidR="0094487D" w:rsidRPr="003572E1">
          <w:rPr>
            <w:rFonts w:ascii="Aptos" w:hAnsi="Aptos" w:cstheme="minorHAnsi"/>
            <w:sz w:val="18"/>
            <w:szCs w:val="18"/>
            <w:rPrChange w:id="601" w:author="Mirońska Agnieszka" w:date="2025-12-02T10:30:00Z" w16du:dateUtc="2025-12-02T09:30:00Z">
              <w:rPr>
                <w:rFonts w:ascii="Arial Narrow" w:hAnsi="Arial Narrow" w:cstheme="minorHAnsi"/>
                <w:sz w:val="18"/>
                <w:szCs w:val="18"/>
              </w:rPr>
            </w:rPrChange>
          </w:rPr>
          <w:t xml:space="preserve">Zlecającego </w:t>
        </w:r>
      </w:ins>
      <w:r w:rsidRPr="003572E1">
        <w:rPr>
          <w:rFonts w:ascii="Aptos" w:hAnsi="Aptos" w:cstheme="minorHAnsi"/>
          <w:sz w:val="18"/>
          <w:szCs w:val="18"/>
          <w:rPrChange w:id="602" w:author="Mirońska Agnieszka" w:date="2025-12-02T10:30:00Z" w16du:dateUtc="2025-12-02T09:30:00Z">
            <w:rPr>
              <w:rFonts w:ascii="Arial Narrow" w:hAnsi="Arial Narrow" w:cstheme="minorHAnsi"/>
              <w:sz w:val="18"/>
              <w:szCs w:val="18"/>
            </w:rPr>
          </w:rPrChange>
        </w:rPr>
        <w:t>nie będę zatrudniał ani też współpracował z jakimkolwiek Pracownikiem Zam</w:t>
      </w:r>
      <w:r w:rsidR="009F2FD1" w:rsidRPr="003572E1">
        <w:rPr>
          <w:rFonts w:ascii="Aptos" w:hAnsi="Aptos" w:cstheme="minorHAnsi"/>
          <w:sz w:val="18"/>
          <w:szCs w:val="18"/>
          <w:rPrChange w:id="603" w:author="Mirońska Agnieszka" w:date="2025-12-02T10:30:00Z" w16du:dateUtc="2025-12-02T09:30:00Z">
            <w:rPr>
              <w:rFonts w:ascii="Arial Narrow" w:hAnsi="Arial Narrow" w:cstheme="minorHAnsi"/>
              <w:sz w:val="18"/>
              <w:szCs w:val="18"/>
            </w:rPr>
          </w:rPrChange>
        </w:rPr>
        <w:t>awiającego bądź Osobą Powiązaną</w:t>
      </w:r>
      <w:ins w:id="604" w:author="Chmielewska Aleksandra (01006342)" w:date="2025-08-04T11:34:00Z" w16du:dateUtc="2025-08-04T09:34:00Z">
        <w:r w:rsidR="0094487D" w:rsidRPr="003572E1">
          <w:rPr>
            <w:rFonts w:ascii="Aptos" w:hAnsi="Aptos" w:cstheme="minorHAnsi"/>
            <w:sz w:val="18"/>
            <w:szCs w:val="18"/>
            <w:rPrChange w:id="605" w:author="Mirońska Agnieszka" w:date="2025-12-02T10:30:00Z" w16du:dateUtc="2025-12-02T09:30:00Z">
              <w:rPr>
                <w:rFonts w:ascii="Arial Narrow" w:hAnsi="Arial Narrow" w:cstheme="minorHAnsi"/>
                <w:sz w:val="18"/>
                <w:szCs w:val="18"/>
              </w:rPr>
            </w:rPrChange>
          </w:rPr>
          <w:t>.</w:t>
        </w:r>
      </w:ins>
    </w:p>
    <w:p w14:paraId="5216446F" w14:textId="77777777" w:rsidR="00131139" w:rsidRPr="003572E1" w:rsidRDefault="00131139" w:rsidP="00184ECE">
      <w:pPr>
        <w:tabs>
          <w:tab w:val="left" w:pos="170"/>
        </w:tabs>
        <w:ind w:right="-777"/>
        <w:jc w:val="both"/>
        <w:rPr>
          <w:rFonts w:ascii="Aptos" w:hAnsi="Aptos"/>
          <w:sz w:val="16"/>
          <w:rPrChange w:id="606" w:author="Mirońska Agnieszka" w:date="2025-12-02T10:30:00Z" w16du:dateUtc="2025-12-02T09:30:00Z">
            <w:rPr>
              <w:rFonts w:ascii="Arial Narrow" w:hAnsi="Arial Narrow"/>
              <w:sz w:val="16"/>
            </w:rPr>
          </w:rPrChange>
        </w:rPr>
      </w:pPr>
    </w:p>
    <w:p w14:paraId="3B4C3E8D" w14:textId="20EFA59C" w:rsidR="00131139" w:rsidRPr="003572E1" w:rsidRDefault="00131139" w:rsidP="00FA4F92">
      <w:pPr>
        <w:tabs>
          <w:tab w:val="left" w:pos="-360"/>
        </w:tabs>
        <w:spacing w:before="20"/>
        <w:ind w:right="-777"/>
        <w:jc w:val="both"/>
        <w:rPr>
          <w:rFonts w:ascii="Aptos" w:hAnsi="Aptos" w:cs="Arial"/>
          <w:sz w:val="16"/>
          <w:szCs w:val="16"/>
          <w:vertAlign w:val="subscript"/>
          <w:rPrChange w:id="607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</w:pPr>
      <w:r w:rsidRPr="003572E1">
        <w:rPr>
          <w:rFonts w:ascii="Aptos" w:hAnsi="Aptos" w:cs="Arial"/>
          <w:sz w:val="16"/>
          <w:szCs w:val="16"/>
          <w:vertAlign w:val="subscript"/>
          <w:rPrChange w:id="608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Pr="003572E1">
        <w:rPr>
          <w:rFonts w:ascii="Aptos" w:hAnsi="Aptos" w:cs="Arial"/>
          <w:sz w:val="16"/>
          <w:szCs w:val="16"/>
          <w:vertAlign w:val="subscript"/>
          <w:rPrChange w:id="609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Pr="003572E1">
        <w:rPr>
          <w:rFonts w:ascii="Aptos" w:hAnsi="Aptos" w:cs="Arial"/>
          <w:sz w:val="16"/>
          <w:szCs w:val="16"/>
          <w:vertAlign w:val="subscript"/>
          <w:rPrChange w:id="610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Pr="003572E1">
        <w:rPr>
          <w:rFonts w:ascii="Aptos" w:hAnsi="Aptos" w:cs="Arial"/>
          <w:sz w:val="16"/>
          <w:szCs w:val="16"/>
          <w:vertAlign w:val="subscript"/>
          <w:rPrChange w:id="611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Pr="003572E1">
        <w:rPr>
          <w:rFonts w:ascii="Aptos" w:hAnsi="Aptos" w:cs="Arial"/>
          <w:sz w:val="16"/>
          <w:szCs w:val="16"/>
          <w:vertAlign w:val="subscript"/>
          <w:rPrChange w:id="612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Pr="003572E1">
        <w:rPr>
          <w:rFonts w:ascii="Aptos" w:hAnsi="Aptos" w:cs="Arial"/>
          <w:sz w:val="16"/>
          <w:szCs w:val="16"/>
          <w:vertAlign w:val="subscript"/>
          <w:rPrChange w:id="613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Pr="003572E1">
        <w:rPr>
          <w:rFonts w:ascii="Aptos" w:hAnsi="Aptos" w:cs="Arial"/>
          <w:sz w:val="16"/>
          <w:szCs w:val="16"/>
          <w:vertAlign w:val="subscript"/>
          <w:rPrChange w:id="614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Pr="003572E1">
        <w:rPr>
          <w:rFonts w:ascii="Aptos" w:hAnsi="Aptos" w:cs="Arial"/>
          <w:sz w:val="16"/>
          <w:szCs w:val="16"/>
          <w:vertAlign w:val="subscript"/>
          <w:rPrChange w:id="615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Pr="003572E1">
        <w:rPr>
          <w:rFonts w:ascii="Aptos" w:hAnsi="Aptos" w:cs="Arial"/>
          <w:sz w:val="16"/>
          <w:szCs w:val="16"/>
          <w:vertAlign w:val="subscript"/>
          <w:rPrChange w:id="616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Pr="003572E1">
        <w:rPr>
          <w:rFonts w:ascii="Aptos" w:hAnsi="Aptos" w:cs="Arial"/>
          <w:sz w:val="16"/>
          <w:szCs w:val="16"/>
          <w:vertAlign w:val="subscript"/>
          <w:rPrChange w:id="617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Pr="003572E1">
        <w:rPr>
          <w:rFonts w:ascii="Aptos" w:hAnsi="Aptos" w:cs="Arial"/>
          <w:sz w:val="16"/>
          <w:szCs w:val="16"/>
          <w:vertAlign w:val="subscript"/>
          <w:rPrChange w:id="618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  <w:t xml:space="preserve">                                            </w:t>
      </w:r>
      <w:r w:rsidRPr="003572E1">
        <w:rPr>
          <w:rFonts w:ascii="Aptos" w:hAnsi="Aptos" w:cs="Arial"/>
          <w:sz w:val="16"/>
          <w:szCs w:val="16"/>
          <w:vertAlign w:val="subscript"/>
          <w:rPrChange w:id="619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Pr="003572E1">
        <w:rPr>
          <w:rFonts w:ascii="Aptos" w:hAnsi="Aptos" w:cs="Arial"/>
          <w:sz w:val="16"/>
          <w:szCs w:val="16"/>
          <w:vertAlign w:val="subscript"/>
          <w:rPrChange w:id="620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vertAlign w:val="subscript"/>
          <w:rPrChange w:id="621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vertAlign w:val="subscript"/>
          <w:rPrChange w:id="622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vertAlign w:val="subscript"/>
          <w:rPrChange w:id="623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vertAlign w:val="subscript"/>
          <w:rPrChange w:id="624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vertAlign w:val="subscript"/>
          <w:rPrChange w:id="625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vertAlign w:val="subscript"/>
          <w:rPrChange w:id="626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vertAlign w:val="subscript"/>
          <w:rPrChange w:id="627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vertAlign w:val="subscript"/>
          <w:rPrChange w:id="628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vertAlign w:val="subscript"/>
          <w:rPrChange w:id="629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vertAlign w:val="subscript"/>
          <w:rPrChange w:id="630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vertAlign w:val="subscript"/>
          <w:rPrChange w:id="631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Pr="003572E1">
        <w:rPr>
          <w:rFonts w:ascii="Aptos" w:hAnsi="Aptos" w:cs="Arial"/>
          <w:sz w:val="16"/>
          <w:szCs w:val="16"/>
          <w:vertAlign w:val="subscript"/>
          <w:rPrChange w:id="632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>……………………………………………..............................................................................................................................</w:t>
      </w:r>
    </w:p>
    <w:p w14:paraId="77087419" w14:textId="3E40934D" w:rsidR="00131139" w:rsidRPr="003572E1" w:rsidRDefault="00131139" w:rsidP="00FA4F92">
      <w:pPr>
        <w:tabs>
          <w:tab w:val="left" w:pos="170"/>
        </w:tabs>
        <w:ind w:right="-777"/>
        <w:jc w:val="both"/>
        <w:rPr>
          <w:rFonts w:ascii="Aptos" w:hAnsi="Aptos" w:cs="Arial"/>
          <w:sz w:val="16"/>
          <w:szCs w:val="16"/>
          <w:rPrChange w:id="633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</w:pPr>
      <w:r w:rsidRPr="003572E1">
        <w:rPr>
          <w:rFonts w:ascii="Aptos" w:hAnsi="Aptos" w:cs="Arial"/>
          <w:sz w:val="16"/>
          <w:szCs w:val="16"/>
          <w:rPrChange w:id="634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 xml:space="preserve">             </w:t>
      </w:r>
      <w:r w:rsidR="00C04CA9" w:rsidRPr="003572E1">
        <w:rPr>
          <w:rFonts w:ascii="Aptos" w:hAnsi="Aptos" w:cs="Arial"/>
          <w:sz w:val="16"/>
          <w:szCs w:val="16"/>
          <w:rPrChange w:id="635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636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637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638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639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640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641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642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643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644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645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646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647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648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649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650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651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652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653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654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655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656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657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658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659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660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661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  <w:t>czytelny</w:t>
      </w:r>
      <w:r w:rsidRPr="003572E1">
        <w:rPr>
          <w:rFonts w:ascii="Aptos" w:hAnsi="Aptos" w:cs="Arial"/>
          <w:sz w:val="16"/>
          <w:szCs w:val="16"/>
          <w:rPrChange w:id="662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 xml:space="preserve"> podpis przedstawiciela Podmiotu zgodnie z zasadami reprezentacji</w:t>
      </w:r>
    </w:p>
    <w:p w14:paraId="5B3B110D" w14:textId="77777777" w:rsidR="005140E5" w:rsidRPr="003572E1" w:rsidRDefault="005140E5" w:rsidP="00FA4F92">
      <w:pPr>
        <w:tabs>
          <w:tab w:val="left" w:pos="170"/>
        </w:tabs>
        <w:ind w:right="423"/>
        <w:jc w:val="both"/>
        <w:rPr>
          <w:rFonts w:ascii="Aptos" w:hAnsi="Aptos" w:cstheme="minorHAnsi"/>
          <w:sz w:val="18"/>
          <w:szCs w:val="18"/>
          <w:rPrChange w:id="663" w:author="Mirońska Agnieszka" w:date="2025-12-02T10:30:00Z" w16du:dateUtc="2025-12-02T09:30:00Z">
            <w:rPr>
              <w:rFonts w:ascii="Arial Narrow" w:hAnsi="Arial Narrow" w:cstheme="minorHAnsi"/>
              <w:sz w:val="18"/>
              <w:szCs w:val="18"/>
            </w:rPr>
          </w:rPrChange>
        </w:rPr>
      </w:pPr>
    </w:p>
    <w:p w14:paraId="11F0AA5C" w14:textId="0B006150" w:rsidR="005140E5" w:rsidRPr="003572E1" w:rsidRDefault="005140E5" w:rsidP="00FA4F92">
      <w:pPr>
        <w:tabs>
          <w:tab w:val="left" w:pos="170"/>
        </w:tabs>
        <w:ind w:right="423"/>
        <w:jc w:val="both"/>
        <w:rPr>
          <w:rFonts w:ascii="Aptos" w:hAnsi="Aptos" w:cstheme="minorHAnsi"/>
          <w:sz w:val="18"/>
          <w:szCs w:val="18"/>
          <w:rPrChange w:id="664" w:author="Mirońska Agnieszka" w:date="2025-12-02T10:30:00Z" w16du:dateUtc="2025-12-02T09:30:00Z">
            <w:rPr>
              <w:rFonts w:ascii="Arial Narrow" w:hAnsi="Arial Narrow" w:cstheme="minorHAnsi"/>
              <w:sz w:val="18"/>
              <w:szCs w:val="18"/>
            </w:rPr>
          </w:rPrChange>
        </w:rPr>
      </w:pPr>
      <w:r w:rsidRPr="003572E1">
        <w:rPr>
          <w:rFonts w:ascii="Aptos" w:hAnsi="Aptos" w:cs="Arial"/>
          <w:b/>
          <w:bCs/>
          <w:sz w:val="18"/>
          <w:szCs w:val="18"/>
          <w:rPrChange w:id="665" w:author="Mirońska Agnieszka" w:date="2025-12-02T10:30:00Z" w16du:dateUtc="2025-12-02T09:30:00Z">
            <w:rPr>
              <w:rFonts w:ascii="Arial Narrow" w:hAnsi="Arial Narrow" w:cs="Arial"/>
              <w:b/>
              <w:bCs/>
              <w:sz w:val="18"/>
              <w:szCs w:val="18"/>
            </w:rPr>
          </w:rPrChange>
        </w:rPr>
        <w:t>Oświadczam</w:t>
      </w:r>
      <w:r w:rsidRPr="003572E1">
        <w:rPr>
          <w:rFonts w:ascii="Aptos" w:hAnsi="Aptos" w:cs="Arial"/>
          <w:sz w:val="18"/>
          <w:szCs w:val="18"/>
          <w:rPrChange w:id="666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>, że figuruj</w:t>
      </w:r>
      <w:del w:id="667" w:author="Chmielewska Aleksandra (01006342)" w:date="2025-08-04T11:35:00Z" w16du:dateUtc="2025-08-04T09:35:00Z">
        <w:r w:rsidRPr="003572E1" w:rsidDel="0094487D">
          <w:rPr>
            <w:rFonts w:ascii="Aptos" w:hAnsi="Aptos" w:cs="Arial"/>
            <w:sz w:val="18"/>
            <w:szCs w:val="18"/>
            <w:rPrChange w:id="668" w:author="Mirońska Agnieszka" w:date="2025-12-02T10:30:00Z" w16du:dateUtc="2025-12-02T09:30:00Z">
              <w:rPr>
                <w:rFonts w:ascii="Arial Narrow" w:hAnsi="Arial Narrow" w:cs="Arial"/>
                <w:sz w:val="18"/>
                <w:szCs w:val="18"/>
              </w:rPr>
            </w:rPrChange>
          </w:rPr>
          <w:delText>e</w:delText>
        </w:r>
      </w:del>
      <w:ins w:id="669" w:author="Chmielewska Aleksandra (01006342)" w:date="2025-08-04T11:35:00Z" w16du:dateUtc="2025-08-04T09:35:00Z">
        <w:r w:rsidR="0094487D" w:rsidRPr="003572E1">
          <w:rPr>
            <w:rFonts w:ascii="Aptos" w:hAnsi="Aptos" w:cs="Arial"/>
            <w:sz w:val="18"/>
            <w:szCs w:val="18"/>
            <w:rPrChange w:id="670" w:author="Mirońska Agnieszka" w:date="2025-12-02T10:30:00Z" w16du:dateUtc="2025-12-02T09:30:00Z">
              <w:rPr>
                <w:rFonts w:ascii="Arial Narrow" w:hAnsi="Arial Narrow" w:cs="Arial"/>
                <w:sz w:val="18"/>
                <w:szCs w:val="18"/>
              </w:rPr>
            </w:rPrChange>
          </w:rPr>
          <w:t>ę</w:t>
        </w:r>
      </w:ins>
      <w:r w:rsidRPr="003572E1">
        <w:rPr>
          <w:rFonts w:ascii="Aptos" w:hAnsi="Aptos" w:cs="Arial"/>
          <w:sz w:val="18"/>
          <w:szCs w:val="18"/>
          <w:rPrChange w:id="671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 w rejestrze VAT (podatnik VAT czynny)</w:t>
      </w:r>
    </w:p>
    <w:p w14:paraId="1A5ACADC" w14:textId="77777777" w:rsidR="00131139" w:rsidRPr="003572E1" w:rsidRDefault="00131139" w:rsidP="00FA4F92">
      <w:pPr>
        <w:tabs>
          <w:tab w:val="left" w:pos="170"/>
        </w:tabs>
        <w:ind w:right="-777"/>
        <w:jc w:val="both"/>
        <w:rPr>
          <w:rFonts w:ascii="Aptos" w:hAnsi="Aptos" w:cs="Arial"/>
          <w:bCs/>
          <w:sz w:val="16"/>
          <w:szCs w:val="16"/>
          <w:rPrChange w:id="672" w:author="Mirońska Agnieszka" w:date="2025-12-02T10:30:00Z" w16du:dateUtc="2025-12-02T09:30:00Z">
            <w:rPr>
              <w:rFonts w:ascii="Arial Narrow" w:hAnsi="Arial Narrow" w:cs="Arial"/>
              <w:bCs/>
              <w:sz w:val="16"/>
              <w:szCs w:val="16"/>
            </w:rPr>
          </w:rPrChange>
        </w:rPr>
      </w:pPr>
    </w:p>
    <w:p w14:paraId="2825236E" w14:textId="58956329" w:rsidR="00131139" w:rsidRPr="003572E1" w:rsidRDefault="00C04CA9" w:rsidP="00FA4F92">
      <w:pPr>
        <w:tabs>
          <w:tab w:val="left" w:pos="-360"/>
        </w:tabs>
        <w:spacing w:before="20"/>
        <w:ind w:right="-777"/>
        <w:jc w:val="both"/>
        <w:rPr>
          <w:rFonts w:ascii="Aptos" w:hAnsi="Aptos" w:cs="Arial"/>
          <w:sz w:val="16"/>
          <w:szCs w:val="16"/>
          <w:vertAlign w:val="subscript"/>
          <w:rPrChange w:id="673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</w:pPr>
      <w:r w:rsidRPr="003572E1">
        <w:rPr>
          <w:rFonts w:ascii="Aptos" w:hAnsi="Aptos" w:cs="Arial"/>
          <w:sz w:val="16"/>
          <w:szCs w:val="16"/>
          <w:vertAlign w:val="subscript"/>
          <w:rPrChange w:id="674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Pr="003572E1">
        <w:rPr>
          <w:rFonts w:ascii="Aptos" w:hAnsi="Aptos" w:cs="Arial"/>
          <w:sz w:val="16"/>
          <w:szCs w:val="16"/>
          <w:vertAlign w:val="subscript"/>
          <w:rPrChange w:id="675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Pr="003572E1">
        <w:rPr>
          <w:rFonts w:ascii="Aptos" w:hAnsi="Aptos" w:cs="Arial"/>
          <w:sz w:val="16"/>
          <w:szCs w:val="16"/>
          <w:vertAlign w:val="subscript"/>
          <w:rPrChange w:id="676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Pr="003572E1">
        <w:rPr>
          <w:rFonts w:ascii="Aptos" w:hAnsi="Aptos" w:cs="Arial"/>
          <w:sz w:val="16"/>
          <w:szCs w:val="16"/>
          <w:vertAlign w:val="subscript"/>
          <w:rPrChange w:id="677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Pr="003572E1">
        <w:rPr>
          <w:rFonts w:ascii="Aptos" w:hAnsi="Aptos" w:cs="Arial"/>
          <w:sz w:val="16"/>
          <w:szCs w:val="16"/>
          <w:vertAlign w:val="subscript"/>
          <w:rPrChange w:id="678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Pr="003572E1">
        <w:rPr>
          <w:rFonts w:ascii="Aptos" w:hAnsi="Aptos" w:cs="Arial"/>
          <w:sz w:val="16"/>
          <w:szCs w:val="16"/>
          <w:vertAlign w:val="subscript"/>
          <w:rPrChange w:id="679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Pr="003572E1">
        <w:rPr>
          <w:rFonts w:ascii="Aptos" w:hAnsi="Aptos" w:cs="Arial"/>
          <w:sz w:val="16"/>
          <w:szCs w:val="16"/>
          <w:vertAlign w:val="subscript"/>
          <w:rPrChange w:id="680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Pr="003572E1">
        <w:rPr>
          <w:rFonts w:ascii="Aptos" w:hAnsi="Aptos" w:cs="Arial"/>
          <w:sz w:val="16"/>
          <w:szCs w:val="16"/>
          <w:vertAlign w:val="subscript"/>
          <w:rPrChange w:id="681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Pr="003572E1">
        <w:rPr>
          <w:rFonts w:ascii="Aptos" w:hAnsi="Aptos" w:cs="Arial"/>
          <w:sz w:val="16"/>
          <w:szCs w:val="16"/>
          <w:vertAlign w:val="subscript"/>
          <w:rPrChange w:id="682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Pr="003572E1">
        <w:rPr>
          <w:rFonts w:ascii="Aptos" w:hAnsi="Aptos" w:cs="Arial"/>
          <w:sz w:val="16"/>
          <w:szCs w:val="16"/>
          <w:vertAlign w:val="subscript"/>
          <w:rPrChange w:id="683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="00131139" w:rsidRPr="003572E1">
        <w:rPr>
          <w:rFonts w:ascii="Aptos" w:hAnsi="Aptos" w:cs="Arial"/>
          <w:sz w:val="16"/>
          <w:szCs w:val="16"/>
          <w:vertAlign w:val="subscript"/>
          <w:rPrChange w:id="684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="00131139" w:rsidRPr="003572E1">
        <w:rPr>
          <w:rFonts w:ascii="Aptos" w:hAnsi="Aptos" w:cs="Arial"/>
          <w:sz w:val="16"/>
          <w:szCs w:val="16"/>
          <w:vertAlign w:val="subscript"/>
          <w:rPrChange w:id="685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="00131139" w:rsidRPr="003572E1">
        <w:rPr>
          <w:rFonts w:ascii="Aptos" w:hAnsi="Aptos" w:cs="Arial"/>
          <w:sz w:val="16"/>
          <w:szCs w:val="16"/>
          <w:vertAlign w:val="subscript"/>
          <w:rPrChange w:id="686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="00131139" w:rsidRPr="003572E1">
        <w:rPr>
          <w:rFonts w:ascii="Aptos" w:hAnsi="Aptos" w:cs="Arial"/>
          <w:sz w:val="16"/>
          <w:szCs w:val="16"/>
          <w:vertAlign w:val="subscript"/>
          <w:rPrChange w:id="687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="00131139" w:rsidRPr="003572E1">
        <w:rPr>
          <w:rFonts w:ascii="Aptos" w:hAnsi="Aptos" w:cs="Arial"/>
          <w:sz w:val="16"/>
          <w:szCs w:val="16"/>
          <w:vertAlign w:val="subscript"/>
          <w:rPrChange w:id="688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="00131139" w:rsidRPr="003572E1">
        <w:rPr>
          <w:rFonts w:ascii="Aptos" w:hAnsi="Aptos" w:cs="Arial"/>
          <w:sz w:val="16"/>
          <w:szCs w:val="16"/>
          <w:vertAlign w:val="subscript"/>
          <w:rPrChange w:id="689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="00131139" w:rsidRPr="003572E1">
        <w:rPr>
          <w:rFonts w:ascii="Aptos" w:hAnsi="Aptos" w:cs="Arial"/>
          <w:sz w:val="16"/>
          <w:szCs w:val="16"/>
          <w:vertAlign w:val="subscript"/>
          <w:rPrChange w:id="690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="00131139" w:rsidRPr="003572E1">
        <w:rPr>
          <w:rFonts w:ascii="Aptos" w:hAnsi="Aptos" w:cs="Arial"/>
          <w:sz w:val="16"/>
          <w:szCs w:val="16"/>
          <w:vertAlign w:val="subscript"/>
          <w:rPrChange w:id="691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="00131139" w:rsidRPr="003572E1">
        <w:rPr>
          <w:rFonts w:ascii="Aptos" w:hAnsi="Aptos" w:cs="Arial"/>
          <w:sz w:val="16"/>
          <w:szCs w:val="16"/>
          <w:vertAlign w:val="subscript"/>
          <w:rPrChange w:id="692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="00131139" w:rsidRPr="003572E1">
        <w:rPr>
          <w:rFonts w:ascii="Aptos" w:hAnsi="Aptos" w:cs="Arial"/>
          <w:sz w:val="16"/>
          <w:szCs w:val="16"/>
          <w:vertAlign w:val="subscript"/>
          <w:rPrChange w:id="693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="00131139" w:rsidRPr="003572E1">
        <w:rPr>
          <w:rFonts w:ascii="Aptos" w:hAnsi="Aptos" w:cs="Arial"/>
          <w:sz w:val="16"/>
          <w:szCs w:val="16"/>
          <w:vertAlign w:val="subscript"/>
          <w:rPrChange w:id="694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="00131139" w:rsidRPr="003572E1">
        <w:rPr>
          <w:rFonts w:ascii="Aptos" w:hAnsi="Aptos" w:cs="Arial"/>
          <w:sz w:val="16"/>
          <w:szCs w:val="16"/>
          <w:vertAlign w:val="subscript"/>
          <w:rPrChange w:id="695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  <w:t xml:space="preserve">                                            </w:t>
      </w:r>
      <w:r w:rsidR="00131139" w:rsidRPr="003572E1">
        <w:rPr>
          <w:rFonts w:ascii="Aptos" w:hAnsi="Aptos" w:cs="Arial"/>
          <w:sz w:val="16"/>
          <w:szCs w:val="16"/>
          <w:vertAlign w:val="subscript"/>
          <w:rPrChange w:id="696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="00131139" w:rsidRPr="003572E1">
        <w:rPr>
          <w:rFonts w:ascii="Aptos" w:hAnsi="Aptos" w:cs="Arial"/>
          <w:sz w:val="16"/>
          <w:szCs w:val="16"/>
          <w:vertAlign w:val="subscript"/>
          <w:rPrChange w:id="697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  <w:t>……………………………………………..............................................................................................................................</w:t>
      </w:r>
    </w:p>
    <w:p w14:paraId="33CCEDB5" w14:textId="5F755C4E" w:rsidR="00131139" w:rsidRPr="003572E1" w:rsidRDefault="00131139" w:rsidP="00FA4F92">
      <w:pPr>
        <w:tabs>
          <w:tab w:val="left" w:pos="170"/>
        </w:tabs>
        <w:ind w:right="-777"/>
        <w:jc w:val="both"/>
        <w:rPr>
          <w:rFonts w:ascii="Aptos" w:hAnsi="Aptos" w:cs="Arial"/>
          <w:sz w:val="16"/>
          <w:szCs w:val="16"/>
          <w:rPrChange w:id="698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</w:pPr>
      <w:r w:rsidRPr="003572E1">
        <w:rPr>
          <w:rFonts w:ascii="Aptos" w:hAnsi="Aptos" w:cs="Arial"/>
          <w:sz w:val="16"/>
          <w:szCs w:val="16"/>
          <w:rPrChange w:id="699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 xml:space="preserve">             </w:t>
      </w:r>
      <w:r w:rsidR="00C04CA9" w:rsidRPr="003572E1">
        <w:rPr>
          <w:rFonts w:ascii="Aptos" w:hAnsi="Aptos" w:cs="Arial"/>
          <w:sz w:val="16"/>
          <w:szCs w:val="16"/>
          <w:rPrChange w:id="700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701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702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703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704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705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706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707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708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709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710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711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712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713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714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715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716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717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718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719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720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721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722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723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724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725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726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C04CA9" w:rsidRPr="003572E1">
        <w:rPr>
          <w:rFonts w:ascii="Aptos" w:hAnsi="Aptos" w:cs="Arial"/>
          <w:sz w:val="16"/>
          <w:szCs w:val="16"/>
          <w:rPrChange w:id="727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ab/>
      </w:r>
      <w:r w:rsidR="00BC7BA3" w:rsidRPr="003572E1">
        <w:rPr>
          <w:rFonts w:ascii="Aptos" w:hAnsi="Aptos" w:cs="Arial"/>
          <w:sz w:val="16"/>
          <w:szCs w:val="16"/>
          <w:rPrChange w:id="728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 xml:space="preserve">czytelny </w:t>
      </w:r>
      <w:r w:rsidRPr="003572E1">
        <w:rPr>
          <w:rFonts w:ascii="Aptos" w:hAnsi="Aptos" w:cs="Arial"/>
          <w:sz w:val="16"/>
          <w:szCs w:val="16"/>
          <w:rPrChange w:id="729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>podpis przedstawiciela Podmiotu zgodnie z zasadami reprezentacji</w:t>
      </w:r>
    </w:p>
    <w:p w14:paraId="3DF79BBB" w14:textId="37311492" w:rsidR="00335D57" w:rsidRPr="003572E1" w:rsidRDefault="00335D57" w:rsidP="00FA4F92">
      <w:pPr>
        <w:tabs>
          <w:tab w:val="left" w:pos="170"/>
        </w:tabs>
        <w:ind w:right="423"/>
        <w:jc w:val="both"/>
        <w:rPr>
          <w:rFonts w:ascii="Aptos" w:hAnsi="Aptos" w:cstheme="minorHAnsi"/>
          <w:color w:val="FF0000"/>
          <w:sz w:val="18"/>
          <w:szCs w:val="18"/>
          <w:rPrChange w:id="730" w:author="Mirońska Agnieszka" w:date="2025-12-02T10:30:00Z" w16du:dateUtc="2025-12-02T09:30:00Z">
            <w:rPr>
              <w:rFonts w:ascii="Arial Narrow" w:hAnsi="Arial Narrow" w:cstheme="minorHAnsi"/>
              <w:color w:val="FF0000"/>
              <w:sz w:val="18"/>
              <w:szCs w:val="18"/>
            </w:rPr>
          </w:rPrChange>
        </w:rPr>
      </w:pPr>
    </w:p>
    <w:p w14:paraId="4A71B2B8" w14:textId="2C6F7A84" w:rsidR="00F72745" w:rsidRPr="003572E1" w:rsidRDefault="0094487D" w:rsidP="00113793">
      <w:pPr>
        <w:tabs>
          <w:tab w:val="left" w:pos="170"/>
        </w:tabs>
        <w:ind w:right="423"/>
        <w:jc w:val="both"/>
        <w:rPr>
          <w:rStyle w:val="Hipercze"/>
          <w:rFonts w:ascii="Aptos" w:hAnsi="Aptos"/>
          <w:color w:val="auto"/>
          <w:u w:val="none"/>
          <w:rPrChange w:id="731" w:author="Mirońska Agnieszka" w:date="2025-12-02T10:30:00Z" w16du:dateUtc="2025-12-02T09:30:00Z">
            <w:rPr>
              <w:rStyle w:val="Hipercze"/>
              <w:color w:val="auto"/>
              <w:u w:val="none"/>
            </w:rPr>
          </w:rPrChange>
        </w:rPr>
      </w:pPr>
      <w:ins w:id="732" w:author="Chmielewska Aleksandra (01006342)" w:date="2025-08-04T11:35:00Z" w16du:dateUtc="2025-08-04T09:35:00Z">
        <w:r w:rsidRPr="003572E1">
          <w:rPr>
            <w:rFonts w:ascii="Aptos" w:hAnsi="Aptos"/>
            <w:b/>
            <w:sz w:val="18"/>
            <w:rPrChange w:id="733" w:author="Mirońska Agnieszka" w:date="2025-12-02T10:30:00Z" w16du:dateUtc="2025-12-02T09:30:00Z">
              <w:rPr>
                <w:rFonts w:ascii="Arial Narrow" w:hAnsi="Arial Narrow"/>
                <w:b/>
                <w:sz w:val="18"/>
              </w:rPr>
            </w:rPrChange>
          </w:rPr>
          <w:t xml:space="preserve">Oświadczam, że </w:t>
        </w:r>
      </w:ins>
      <w:del w:id="734" w:author="Chmielewska Aleksandra (01006342)" w:date="2025-08-04T11:35:00Z" w16du:dateUtc="2025-08-04T09:35:00Z">
        <w:r w:rsidR="00F72745" w:rsidRPr="003572E1" w:rsidDel="0094487D">
          <w:rPr>
            <w:rFonts w:ascii="Aptos" w:hAnsi="Aptos"/>
            <w:bCs/>
            <w:sz w:val="18"/>
            <w:rPrChange w:id="735" w:author="Mirońska Agnieszka" w:date="2025-12-02T10:30:00Z" w16du:dateUtc="2025-12-02T09:30:00Z">
              <w:rPr>
                <w:rFonts w:ascii="Arial Narrow" w:hAnsi="Arial Narrow"/>
                <w:b/>
                <w:sz w:val="18"/>
              </w:rPr>
            </w:rPrChange>
          </w:rPr>
          <w:delText>Z</w:delText>
        </w:r>
      </w:del>
      <w:ins w:id="736" w:author="Chmielewska Aleksandra (01006342)" w:date="2025-08-04T11:35:00Z" w16du:dateUtc="2025-08-04T09:35:00Z">
        <w:r w:rsidRPr="003572E1">
          <w:rPr>
            <w:rFonts w:ascii="Aptos" w:hAnsi="Aptos"/>
            <w:bCs/>
            <w:sz w:val="18"/>
            <w:rPrChange w:id="737" w:author="Mirońska Agnieszka" w:date="2025-12-02T10:30:00Z" w16du:dateUtc="2025-12-02T09:30:00Z">
              <w:rPr>
                <w:rFonts w:ascii="Arial Narrow" w:hAnsi="Arial Narrow"/>
                <w:b/>
                <w:sz w:val="18"/>
              </w:rPr>
            </w:rPrChange>
          </w:rPr>
          <w:t>z</w:t>
        </w:r>
      </w:ins>
      <w:r w:rsidR="00F72745" w:rsidRPr="003572E1">
        <w:rPr>
          <w:rFonts w:ascii="Aptos" w:hAnsi="Aptos"/>
          <w:bCs/>
          <w:sz w:val="18"/>
          <w:rPrChange w:id="738" w:author="Mirońska Agnieszka" w:date="2025-12-02T10:30:00Z" w16du:dateUtc="2025-12-02T09:30:00Z">
            <w:rPr>
              <w:rFonts w:ascii="Arial Narrow" w:hAnsi="Arial Narrow"/>
              <w:b/>
              <w:sz w:val="18"/>
            </w:rPr>
          </w:rPrChange>
        </w:rPr>
        <w:t>apoznałem się</w:t>
      </w:r>
      <w:r w:rsidR="00F72745" w:rsidRPr="003572E1">
        <w:rPr>
          <w:rFonts w:ascii="Aptos" w:hAnsi="Aptos" w:cstheme="minorHAnsi"/>
          <w:sz w:val="18"/>
          <w:szCs w:val="18"/>
          <w:rPrChange w:id="739" w:author="Mirońska Agnieszka" w:date="2025-12-02T10:30:00Z" w16du:dateUtc="2025-12-02T09:30:00Z">
            <w:rPr>
              <w:rFonts w:ascii="Arial Narrow" w:hAnsi="Arial Narrow" w:cstheme="minorHAnsi"/>
              <w:sz w:val="18"/>
              <w:szCs w:val="18"/>
            </w:rPr>
          </w:rPrChange>
        </w:rPr>
        <w:t xml:space="preserve"> z treścią dokumentów, w tym z treścią klauzuli informacyjnej o przetwarzaniu danych osobowych, wskazanych na stronie internetowej </w:t>
      </w:r>
      <w:bookmarkStart w:id="740" w:name="_Hlk163025585"/>
      <w:r w:rsidR="00113793" w:rsidRPr="003572E1">
        <w:rPr>
          <w:rFonts w:ascii="Aptos" w:hAnsi="Aptos" w:cstheme="minorHAnsi"/>
          <w:sz w:val="18"/>
          <w:szCs w:val="18"/>
          <w:rPrChange w:id="741" w:author="Mirońska Agnieszka" w:date="2025-12-02T10:30:00Z" w16du:dateUtc="2025-12-02T09:30:00Z">
            <w:rPr>
              <w:rFonts w:ascii="Arial Narrow" w:hAnsi="Arial Narrow" w:cstheme="minorHAnsi"/>
              <w:sz w:val="18"/>
              <w:szCs w:val="18"/>
            </w:rPr>
          </w:rPrChange>
        </w:rPr>
        <w:fldChar w:fldCharType="begin"/>
      </w:r>
      <w:r w:rsidR="00113793" w:rsidRPr="003572E1">
        <w:rPr>
          <w:rFonts w:ascii="Aptos" w:hAnsi="Aptos" w:cstheme="minorHAnsi"/>
          <w:sz w:val="18"/>
          <w:szCs w:val="18"/>
          <w:rPrChange w:id="742" w:author="Mirońska Agnieszka" w:date="2025-12-02T10:30:00Z" w16du:dateUtc="2025-12-02T09:30:00Z">
            <w:rPr>
              <w:rFonts w:ascii="Arial Narrow" w:hAnsi="Arial Narrow" w:cstheme="minorHAnsi"/>
              <w:sz w:val="18"/>
              <w:szCs w:val="18"/>
            </w:rPr>
          </w:rPrChange>
        </w:rPr>
        <w:instrText>HYPERLINK "http://www.energa-operator.pl/dostawcy_i_przetargi/rejestr_kwalifikowanych_wykonawcow.xml"</w:instrText>
      </w:r>
      <w:r w:rsidR="00113793" w:rsidRPr="003572E1">
        <w:rPr>
          <w:rFonts w:ascii="Aptos" w:hAnsi="Aptos" w:cstheme="minorHAnsi"/>
          <w:sz w:val="18"/>
          <w:szCs w:val="18"/>
          <w:rPrChange w:id="743" w:author="Mirońska Agnieszka" w:date="2025-12-02T10:30:00Z" w16du:dateUtc="2025-12-02T09:30:00Z">
            <w:rPr>
              <w:rFonts w:ascii="Arial Narrow" w:hAnsi="Arial Narrow" w:cstheme="minorHAnsi"/>
              <w:sz w:val="18"/>
              <w:szCs w:val="18"/>
            </w:rPr>
          </w:rPrChange>
        </w:rPr>
      </w:r>
      <w:r w:rsidR="00113793" w:rsidRPr="003572E1">
        <w:rPr>
          <w:rFonts w:ascii="Aptos" w:hAnsi="Aptos" w:cstheme="minorHAnsi"/>
          <w:sz w:val="18"/>
          <w:szCs w:val="18"/>
          <w:rPrChange w:id="744" w:author="Mirońska Agnieszka" w:date="2025-12-02T10:30:00Z" w16du:dateUtc="2025-12-02T09:30:00Z">
            <w:rPr>
              <w:rFonts w:ascii="Arial Narrow" w:hAnsi="Arial Narrow" w:cstheme="minorHAnsi"/>
              <w:sz w:val="18"/>
              <w:szCs w:val="18"/>
            </w:rPr>
          </w:rPrChange>
        </w:rPr>
        <w:fldChar w:fldCharType="separate"/>
      </w:r>
      <w:r w:rsidR="00113793" w:rsidRPr="003572E1">
        <w:rPr>
          <w:rStyle w:val="Hipercze"/>
          <w:rFonts w:ascii="Aptos" w:hAnsi="Aptos" w:cstheme="minorHAnsi"/>
          <w:sz w:val="18"/>
          <w:szCs w:val="18"/>
          <w:rPrChange w:id="745" w:author="Mirońska Agnieszka" w:date="2025-12-02T10:30:00Z" w16du:dateUtc="2025-12-02T09:30:00Z">
            <w:rPr>
              <w:rStyle w:val="Hipercze"/>
              <w:rFonts w:ascii="Arial Narrow" w:hAnsi="Arial Narrow" w:cstheme="minorHAnsi"/>
              <w:sz w:val="18"/>
              <w:szCs w:val="18"/>
            </w:rPr>
          </w:rPrChange>
        </w:rPr>
        <w:t>http://www.energa-operator.pl/dostawcy_i_przetargi/rejestr_kwalifikowanych_wykonawcow.xml</w:t>
      </w:r>
      <w:r w:rsidR="00113793" w:rsidRPr="003572E1">
        <w:rPr>
          <w:rFonts w:ascii="Aptos" w:hAnsi="Aptos" w:cstheme="minorHAnsi"/>
          <w:sz w:val="18"/>
          <w:szCs w:val="18"/>
          <w:rPrChange w:id="746" w:author="Mirońska Agnieszka" w:date="2025-12-02T10:30:00Z" w16du:dateUtc="2025-12-02T09:30:00Z">
            <w:rPr>
              <w:rFonts w:ascii="Arial Narrow" w:hAnsi="Arial Narrow" w:cstheme="minorHAnsi"/>
              <w:sz w:val="18"/>
              <w:szCs w:val="18"/>
            </w:rPr>
          </w:rPrChange>
        </w:rPr>
        <w:fldChar w:fldCharType="end"/>
      </w:r>
      <w:bookmarkEnd w:id="740"/>
    </w:p>
    <w:p w14:paraId="69CA9731" w14:textId="77777777" w:rsidR="00113793" w:rsidRPr="003572E1" w:rsidRDefault="00113793" w:rsidP="00184ECE">
      <w:pPr>
        <w:tabs>
          <w:tab w:val="left" w:pos="170"/>
        </w:tabs>
        <w:ind w:right="423"/>
        <w:jc w:val="both"/>
        <w:rPr>
          <w:rFonts w:ascii="Aptos" w:hAnsi="Aptos" w:cstheme="minorHAnsi"/>
          <w:sz w:val="18"/>
          <w:szCs w:val="18"/>
          <w:rPrChange w:id="747" w:author="Mirońska Agnieszka" w:date="2025-12-02T10:30:00Z" w16du:dateUtc="2025-12-02T09:30:00Z">
            <w:rPr>
              <w:rFonts w:ascii="Arial Narrow" w:hAnsi="Arial Narrow" w:cstheme="minorHAnsi"/>
              <w:sz w:val="18"/>
              <w:szCs w:val="18"/>
            </w:rPr>
          </w:rPrChange>
        </w:rPr>
      </w:pPr>
    </w:p>
    <w:p w14:paraId="06E20800" w14:textId="58E99CC3" w:rsidR="00F72745" w:rsidRPr="003572E1" w:rsidRDefault="0094487D" w:rsidP="00FA4F92">
      <w:pPr>
        <w:tabs>
          <w:tab w:val="left" w:pos="170"/>
        </w:tabs>
        <w:ind w:right="423"/>
        <w:jc w:val="both"/>
        <w:rPr>
          <w:ins w:id="748" w:author="Kulewicz Arleta (01005686)" w:date="2025-09-02T14:46:00Z" w16du:dateUtc="2025-09-02T12:46:00Z"/>
          <w:rFonts w:ascii="Aptos" w:hAnsi="Aptos" w:cstheme="minorHAnsi"/>
          <w:sz w:val="18"/>
          <w:szCs w:val="18"/>
          <w:rPrChange w:id="749" w:author="Mirońska Agnieszka" w:date="2025-12-02T10:30:00Z" w16du:dateUtc="2025-12-02T09:30:00Z">
            <w:rPr>
              <w:ins w:id="750" w:author="Kulewicz Arleta (01005686)" w:date="2025-09-02T14:46:00Z" w16du:dateUtc="2025-09-02T12:46:00Z"/>
              <w:rFonts w:ascii="Arial Narrow" w:hAnsi="Arial Narrow" w:cstheme="minorHAnsi"/>
              <w:sz w:val="18"/>
              <w:szCs w:val="18"/>
            </w:rPr>
          </w:rPrChange>
        </w:rPr>
      </w:pPr>
      <w:ins w:id="751" w:author="Chmielewska Aleksandra (01006342)" w:date="2025-08-04T11:35:00Z" w16du:dateUtc="2025-08-04T09:35:00Z">
        <w:r w:rsidRPr="003572E1">
          <w:rPr>
            <w:rFonts w:ascii="Aptos" w:hAnsi="Aptos" w:cstheme="minorHAnsi"/>
            <w:b/>
            <w:bCs/>
            <w:sz w:val="18"/>
            <w:szCs w:val="18"/>
            <w:rPrChange w:id="752" w:author="Mirońska Agnieszka" w:date="2025-12-02T10:30:00Z" w16du:dateUtc="2025-12-02T09:30:00Z"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rPrChange>
          </w:rPr>
          <w:t xml:space="preserve">Oświadczam, że </w:t>
        </w:r>
      </w:ins>
      <w:del w:id="753" w:author="Chmielewska Aleksandra (01006342)" w:date="2025-08-04T11:35:00Z" w16du:dateUtc="2025-08-04T09:35:00Z">
        <w:r w:rsidR="00F72745" w:rsidRPr="003572E1" w:rsidDel="0094487D">
          <w:rPr>
            <w:rFonts w:ascii="Aptos" w:hAnsi="Aptos" w:cstheme="minorHAnsi"/>
            <w:sz w:val="18"/>
            <w:szCs w:val="18"/>
            <w:rPrChange w:id="754" w:author="Mirońska Agnieszka" w:date="2025-12-02T10:30:00Z" w16du:dateUtc="2025-12-02T09:30:00Z"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rPrChange>
          </w:rPr>
          <w:delText>Z</w:delText>
        </w:r>
      </w:del>
      <w:ins w:id="755" w:author="Chmielewska Aleksandra (01006342)" w:date="2025-08-04T11:35:00Z" w16du:dateUtc="2025-08-04T09:35:00Z">
        <w:r w:rsidRPr="003572E1">
          <w:rPr>
            <w:rFonts w:ascii="Aptos" w:hAnsi="Aptos" w:cstheme="minorHAnsi"/>
            <w:sz w:val="18"/>
            <w:szCs w:val="18"/>
            <w:rPrChange w:id="756" w:author="Mirońska Agnieszka" w:date="2025-12-02T10:30:00Z" w16du:dateUtc="2025-12-02T09:30:00Z"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rPrChange>
          </w:rPr>
          <w:t>z</w:t>
        </w:r>
      </w:ins>
      <w:r w:rsidR="00F72745" w:rsidRPr="003572E1">
        <w:rPr>
          <w:rFonts w:ascii="Aptos" w:hAnsi="Aptos" w:cstheme="minorHAnsi"/>
          <w:sz w:val="18"/>
          <w:szCs w:val="18"/>
          <w:rPrChange w:id="757" w:author="Mirońska Agnieszka" w:date="2025-12-02T10:30:00Z" w16du:dateUtc="2025-12-02T09:30:00Z">
            <w:rPr>
              <w:rFonts w:ascii="Arial Narrow" w:hAnsi="Arial Narrow" w:cstheme="minorHAnsi"/>
              <w:b/>
              <w:bCs/>
              <w:sz w:val="18"/>
              <w:szCs w:val="18"/>
            </w:rPr>
          </w:rPrChange>
        </w:rPr>
        <w:t>apoznałem się</w:t>
      </w:r>
      <w:r w:rsidR="00F72745" w:rsidRPr="003572E1">
        <w:rPr>
          <w:rFonts w:ascii="Aptos" w:hAnsi="Aptos" w:cstheme="minorHAnsi"/>
          <w:b/>
          <w:bCs/>
          <w:sz w:val="18"/>
          <w:szCs w:val="18"/>
          <w:rPrChange w:id="758" w:author="Mirońska Agnieszka" w:date="2025-12-02T10:30:00Z" w16du:dateUtc="2025-12-02T09:30:00Z">
            <w:rPr>
              <w:rFonts w:ascii="Arial Narrow" w:hAnsi="Arial Narrow" w:cstheme="minorHAnsi"/>
              <w:b/>
              <w:bCs/>
              <w:sz w:val="18"/>
              <w:szCs w:val="18"/>
            </w:rPr>
          </w:rPrChange>
        </w:rPr>
        <w:t xml:space="preserve"> </w:t>
      </w:r>
      <w:r w:rsidR="00F72745" w:rsidRPr="003572E1">
        <w:rPr>
          <w:rFonts w:ascii="Aptos" w:hAnsi="Aptos" w:cstheme="minorHAnsi"/>
          <w:sz w:val="18"/>
          <w:szCs w:val="18"/>
          <w:rPrChange w:id="759" w:author="Mirońska Agnieszka" w:date="2025-12-02T10:30:00Z" w16du:dateUtc="2025-12-02T09:30:00Z">
            <w:rPr>
              <w:rFonts w:ascii="Arial Narrow" w:hAnsi="Arial Narrow" w:cstheme="minorHAnsi"/>
              <w:b/>
              <w:bCs/>
              <w:sz w:val="18"/>
              <w:szCs w:val="18"/>
            </w:rPr>
          </w:rPrChange>
        </w:rPr>
        <w:t>i akceptuję</w:t>
      </w:r>
      <w:r w:rsidR="00F72745" w:rsidRPr="003572E1">
        <w:rPr>
          <w:rFonts w:ascii="Aptos" w:hAnsi="Aptos" w:cstheme="minorHAnsi"/>
          <w:sz w:val="18"/>
          <w:szCs w:val="18"/>
          <w:rPrChange w:id="760" w:author="Mirońska Agnieszka" w:date="2025-12-02T10:30:00Z" w16du:dateUtc="2025-12-02T09:30:00Z">
            <w:rPr>
              <w:rFonts w:ascii="Arial Narrow" w:hAnsi="Arial Narrow" w:cstheme="minorHAnsi"/>
              <w:sz w:val="18"/>
              <w:szCs w:val="18"/>
            </w:rPr>
          </w:rPrChange>
        </w:rPr>
        <w:t xml:space="preserve"> treść Wytycznych dotyczących zasad kwalifikacji do R</w:t>
      </w:r>
      <w:del w:id="761" w:author="Chmielewska Aleksandra (01006342)" w:date="2025-08-04T11:36:00Z" w16du:dateUtc="2025-08-04T09:36:00Z">
        <w:r w:rsidR="00F72745" w:rsidRPr="003572E1" w:rsidDel="00AF4F54">
          <w:rPr>
            <w:rFonts w:ascii="Aptos" w:hAnsi="Aptos" w:cstheme="minorHAnsi"/>
            <w:sz w:val="18"/>
            <w:szCs w:val="18"/>
            <w:rPrChange w:id="762" w:author="Mirońska Agnieszka" w:date="2025-12-02T10:30:00Z" w16du:dateUtc="2025-12-02T09:30:00Z">
              <w:rPr>
                <w:rFonts w:ascii="Arial Narrow" w:hAnsi="Arial Narrow" w:cstheme="minorHAnsi"/>
                <w:sz w:val="18"/>
                <w:szCs w:val="18"/>
              </w:rPr>
            </w:rPrChange>
          </w:rPr>
          <w:delText xml:space="preserve">ejestru </w:delText>
        </w:r>
      </w:del>
      <w:r w:rsidR="00F72745" w:rsidRPr="003572E1">
        <w:rPr>
          <w:rFonts w:ascii="Aptos" w:hAnsi="Aptos" w:cstheme="minorHAnsi"/>
          <w:sz w:val="18"/>
          <w:szCs w:val="18"/>
          <w:rPrChange w:id="763" w:author="Mirońska Agnieszka" w:date="2025-12-02T10:30:00Z" w16du:dateUtc="2025-12-02T09:30:00Z">
            <w:rPr>
              <w:rFonts w:ascii="Arial Narrow" w:hAnsi="Arial Narrow" w:cstheme="minorHAnsi"/>
              <w:sz w:val="18"/>
              <w:szCs w:val="18"/>
            </w:rPr>
          </w:rPrChange>
        </w:rPr>
        <w:t>K</w:t>
      </w:r>
      <w:del w:id="764" w:author="Chmielewska Aleksandra (01006342)" w:date="2025-08-04T11:37:00Z" w16du:dateUtc="2025-08-04T09:37:00Z">
        <w:r w:rsidR="00F72745" w:rsidRPr="003572E1" w:rsidDel="00AF4F54">
          <w:rPr>
            <w:rFonts w:ascii="Aptos" w:hAnsi="Aptos" w:cstheme="minorHAnsi"/>
            <w:sz w:val="18"/>
            <w:szCs w:val="18"/>
            <w:rPrChange w:id="765" w:author="Mirońska Agnieszka" w:date="2025-12-02T10:30:00Z" w16du:dateUtc="2025-12-02T09:30:00Z">
              <w:rPr>
                <w:rFonts w:ascii="Arial Narrow" w:hAnsi="Arial Narrow" w:cstheme="minorHAnsi"/>
                <w:sz w:val="18"/>
                <w:szCs w:val="18"/>
              </w:rPr>
            </w:rPrChange>
          </w:rPr>
          <w:delText xml:space="preserve">walifikowanych </w:delText>
        </w:r>
      </w:del>
      <w:r w:rsidR="00F72745" w:rsidRPr="003572E1">
        <w:rPr>
          <w:rFonts w:ascii="Aptos" w:hAnsi="Aptos" w:cstheme="minorHAnsi"/>
          <w:sz w:val="18"/>
          <w:szCs w:val="18"/>
          <w:rPrChange w:id="766" w:author="Mirońska Agnieszka" w:date="2025-12-02T10:30:00Z" w16du:dateUtc="2025-12-02T09:30:00Z">
            <w:rPr>
              <w:rFonts w:ascii="Arial Narrow" w:hAnsi="Arial Narrow" w:cstheme="minorHAnsi"/>
              <w:sz w:val="18"/>
              <w:szCs w:val="18"/>
            </w:rPr>
          </w:rPrChange>
        </w:rPr>
        <w:t>W</w:t>
      </w:r>
      <w:del w:id="767" w:author="Chmielewska Aleksandra (01006342)" w:date="2025-08-04T11:37:00Z" w16du:dateUtc="2025-08-04T09:37:00Z">
        <w:r w:rsidR="00F72745" w:rsidRPr="003572E1" w:rsidDel="00AF4F54">
          <w:rPr>
            <w:rFonts w:ascii="Aptos" w:hAnsi="Aptos" w:cstheme="minorHAnsi"/>
            <w:sz w:val="18"/>
            <w:szCs w:val="18"/>
            <w:rPrChange w:id="768" w:author="Mirońska Agnieszka" w:date="2025-12-02T10:30:00Z" w16du:dateUtc="2025-12-02T09:30:00Z">
              <w:rPr>
                <w:rFonts w:ascii="Arial Narrow" w:hAnsi="Arial Narrow" w:cstheme="minorHAnsi"/>
                <w:sz w:val="18"/>
                <w:szCs w:val="18"/>
              </w:rPr>
            </w:rPrChange>
          </w:rPr>
          <w:delText>ykonawców</w:delText>
        </w:r>
      </w:del>
      <w:r w:rsidR="00F72745" w:rsidRPr="003572E1">
        <w:rPr>
          <w:rFonts w:ascii="Aptos" w:hAnsi="Aptos" w:cstheme="minorHAnsi"/>
          <w:sz w:val="18"/>
          <w:szCs w:val="18"/>
          <w:rPrChange w:id="769" w:author="Mirońska Agnieszka" w:date="2025-12-02T10:30:00Z" w16du:dateUtc="2025-12-02T09:30:00Z">
            <w:rPr>
              <w:rFonts w:ascii="Arial Narrow" w:hAnsi="Arial Narrow" w:cstheme="minorHAnsi"/>
              <w:sz w:val="18"/>
              <w:szCs w:val="18"/>
            </w:rPr>
          </w:rPrChange>
        </w:rPr>
        <w:t xml:space="preserve"> E</w:t>
      </w:r>
      <w:del w:id="770" w:author="Chmielewska Aleksandra (01006342)" w:date="2025-08-04T11:35:00Z" w16du:dateUtc="2025-08-04T09:35:00Z">
        <w:r w:rsidR="00F72745" w:rsidRPr="003572E1" w:rsidDel="0094487D">
          <w:rPr>
            <w:rFonts w:ascii="Aptos" w:hAnsi="Aptos" w:cstheme="minorHAnsi"/>
            <w:sz w:val="18"/>
            <w:szCs w:val="18"/>
            <w:rPrChange w:id="771" w:author="Mirońska Agnieszka" w:date="2025-12-02T10:30:00Z" w16du:dateUtc="2025-12-02T09:30:00Z">
              <w:rPr>
                <w:rFonts w:ascii="Arial Narrow" w:hAnsi="Arial Narrow" w:cstheme="minorHAnsi"/>
                <w:sz w:val="18"/>
                <w:szCs w:val="18"/>
              </w:rPr>
            </w:rPrChange>
          </w:rPr>
          <w:delText>N</w:delText>
        </w:r>
      </w:del>
      <w:del w:id="772" w:author="Chmielewska Aleksandra (01006342)" w:date="2025-08-04T11:36:00Z" w16du:dateUtc="2025-08-04T09:36:00Z">
        <w:r w:rsidR="00F72745" w:rsidRPr="003572E1" w:rsidDel="0094487D">
          <w:rPr>
            <w:rFonts w:ascii="Aptos" w:hAnsi="Aptos" w:cstheme="minorHAnsi"/>
            <w:sz w:val="18"/>
            <w:szCs w:val="18"/>
            <w:rPrChange w:id="773" w:author="Mirońska Agnieszka" w:date="2025-12-02T10:30:00Z" w16du:dateUtc="2025-12-02T09:30:00Z">
              <w:rPr>
                <w:rFonts w:ascii="Arial Narrow" w:hAnsi="Arial Narrow" w:cstheme="minorHAnsi"/>
                <w:sz w:val="18"/>
                <w:szCs w:val="18"/>
              </w:rPr>
            </w:rPrChange>
          </w:rPr>
          <w:delText>ERGA</w:delText>
        </w:r>
      </w:del>
      <w:ins w:id="774" w:author="Chmielewska Aleksandra (01006342)" w:date="2025-08-04T11:36:00Z" w16du:dateUtc="2025-08-04T09:36:00Z">
        <w:r w:rsidRPr="003572E1">
          <w:rPr>
            <w:rFonts w:ascii="Aptos" w:hAnsi="Aptos" w:cstheme="minorHAnsi"/>
            <w:sz w:val="18"/>
            <w:szCs w:val="18"/>
            <w:rPrChange w:id="775" w:author="Mirońska Agnieszka" w:date="2025-12-02T10:30:00Z" w16du:dateUtc="2025-12-02T09:30:00Z">
              <w:rPr>
                <w:rFonts w:ascii="Arial Narrow" w:hAnsi="Arial Narrow" w:cstheme="minorHAnsi"/>
                <w:sz w:val="18"/>
                <w:szCs w:val="18"/>
              </w:rPr>
            </w:rPrChange>
          </w:rPr>
          <w:t>nerga</w:t>
        </w:r>
      </w:ins>
      <w:r w:rsidR="00DA46A1" w:rsidRPr="003572E1">
        <w:rPr>
          <w:rFonts w:ascii="Aptos" w:hAnsi="Aptos" w:cstheme="minorHAnsi"/>
          <w:sz w:val="18"/>
          <w:szCs w:val="18"/>
          <w:rPrChange w:id="776" w:author="Mirońska Agnieszka" w:date="2025-12-02T10:30:00Z" w16du:dateUtc="2025-12-02T09:30:00Z">
            <w:rPr>
              <w:rFonts w:ascii="Arial Narrow" w:hAnsi="Arial Narrow" w:cstheme="minorHAnsi"/>
              <w:sz w:val="18"/>
              <w:szCs w:val="18"/>
            </w:rPr>
          </w:rPrChange>
        </w:rPr>
        <w:t>-</w:t>
      </w:r>
      <w:r w:rsidR="00F72745" w:rsidRPr="003572E1">
        <w:rPr>
          <w:rFonts w:ascii="Aptos" w:hAnsi="Aptos" w:cstheme="minorHAnsi"/>
          <w:sz w:val="18"/>
          <w:szCs w:val="18"/>
          <w:rPrChange w:id="777" w:author="Mirońska Agnieszka" w:date="2025-12-02T10:30:00Z" w16du:dateUtc="2025-12-02T09:30:00Z">
            <w:rPr>
              <w:rFonts w:ascii="Arial Narrow" w:hAnsi="Arial Narrow" w:cstheme="minorHAnsi"/>
              <w:sz w:val="18"/>
              <w:szCs w:val="18"/>
            </w:rPr>
          </w:rPrChange>
        </w:rPr>
        <w:t>O</w:t>
      </w:r>
      <w:del w:id="778" w:author="Chmielewska Aleksandra (01006342)" w:date="2025-08-04T11:36:00Z" w16du:dateUtc="2025-08-04T09:36:00Z">
        <w:r w:rsidR="00F72745" w:rsidRPr="003572E1" w:rsidDel="0094487D">
          <w:rPr>
            <w:rFonts w:ascii="Aptos" w:hAnsi="Aptos" w:cstheme="minorHAnsi"/>
            <w:sz w:val="18"/>
            <w:szCs w:val="18"/>
            <w:rPrChange w:id="779" w:author="Mirońska Agnieszka" w:date="2025-12-02T10:30:00Z" w16du:dateUtc="2025-12-02T09:30:00Z">
              <w:rPr>
                <w:rFonts w:ascii="Arial Narrow" w:hAnsi="Arial Narrow" w:cstheme="minorHAnsi"/>
                <w:sz w:val="18"/>
                <w:szCs w:val="18"/>
              </w:rPr>
            </w:rPrChange>
          </w:rPr>
          <w:delText>PERATOR</w:delText>
        </w:r>
      </w:del>
      <w:ins w:id="780" w:author="Chmielewska Aleksandra (01006342)" w:date="2025-08-04T11:36:00Z" w16du:dateUtc="2025-08-04T09:36:00Z">
        <w:r w:rsidRPr="003572E1">
          <w:rPr>
            <w:rFonts w:ascii="Aptos" w:hAnsi="Aptos" w:cstheme="minorHAnsi"/>
            <w:sz w:val="18"/>
            <w:szCs w:val="18"/>
            <w:rPrChange w:id="781" w:author="Mirońska Agnieszka" w:date="2025-12-02T10:30:00Z" w16du:dateUtc="2025-12-02T09:30:00Z">
              <w:rPr>
                <w:rFonts w:ascii="Arial Narrow" w:hAnsi="Arial Narrow" w:cstheme="minorHAnsi"/>
                <w:sz w:val="18"/>
                <w:szCs w:val="18"/>
              </w:rPr>
            </w:rPrChange>
          </w:rPr>
          <w:t>perator</w:t>
        </w:r>
      </w:ins>
      <w:r w:rsidR="00F72745" w:rsidRPr="003572E1">
        <w:rPr>
          <w:rFonts w:ascii="Aptos" w:hAnsi="Aptos" w:cstheme="minorHAnsi"/>
          <w:sz w:val="18"/>
          <w:szCs w:val="18"/>
          <w:rPrChange w:id="782" w:author="Mirońska Agnieszka" w:date="2025-12-02T10:30:00Z" w16du:dateUtc="2025-12-02T09:30:00Z">
            <w:rPr>
              <w:rFonts w:ascii="Arial Narrow" w:hAnsi="Arial Narrow" w:cstheme="minorHAnsi"/>
              <w:sz w:val="18"/>
              <w:szCs w:val="18"/>
            </w:rPr>
          </w:rPrChange>
        </w:rPr>
        <w:t xml:space="preserve"> S</w:t>
      </w:r>
      <w:ins w:id="783" w:author="Chmielewska Aleksandra (01006342)" w:date="2025-08-04T11:36:00Z" w16du:dateUtc="2025-08-04T09:36:00Z">
        <w:r w:rsidRPr="003572E1">
          <w:rPr>
            <w:rFonts w:ascii="Aptos" w:hAnsi="Aptos" w:cstheme="minorHAnsi"/>
            <w:sz w:val="18"/>
            <w:szCs w:val="18"/>
            <w:rPrChange w:id="784" w:author="Mirońska Agnieszka" w:date="2025-12-02T10:30:00Z" w16du:dateUtc="2025-12-02T09:30:00Z">
              <w:rPr>
                <w:rFonts w:ascii="Arial Narrow" w:hAnsi="Arial Narrow" w:cstheme="minorHAnsi"/>
                <w:sz w:val="18"/>
                <w:szCs w:val="18"/>
              </w:rPr>
            </w:rPrChange>
          </w:rPr>
          <w:t>.</w:t>
        </w:r>
      </w:ins>
      <w:r w:rsidR="00F72745" w:rsidRPr="003572E1">
        <w:rPr>
          <w:rFonts w:ascii="Aptos" w:hAnsi="Aptos" w:cstheme="minorHAnsi"/>
          <w:sz w:val="18"/>
          <w:szCs w:val="18"/>
          <w:rPrChange w:id="785" w:author="Mirońska Agnieszka" w:date="2025-12-02T10:30:00Z" w16du:dateUtc="2025-12-02T09:30:00Z">
            <w:rPr>
              <w:rFonts w:ascii="Arial Narrow" w:hAnsi="Arial Narrow" w:cstheme="minorHAnsi"/>
              <w:sz w:val="18"/>
              <w:szCs w:val="18"/>
            </w:rPr>
          </w:rPrChange>
        </w:rPr>
        <w:t>A.</w:t>
      </w:r>
    </w:p>
    <w:p w14:paraId="764914C7" w14:textId="77777777" w:rsidR="007A59B8" w:rsidRPr="003572E1" w:rsidRDefault="007A59B8" w:rsidP="00FA4F92">
      <w:pPr>
        <w:tabs>
          <w:tab w:val="left" w:pos="170"/>
        </w:tabs>
        <w:ind w:right="423"/>
        <w:jc w:val="both"/>
        <w:rPr>
          <w:ins w:id="786" w:author="Kulewicz Arleta (01005686)" w:date="2025-09-02T14:46:00Z" w16du:dateUtc="2025-09-02T12:46:00Z"/>
          <w:rFonts w:ascii="Aptos" w:hAnsi="Aptos" w:cstheme="minorHAnsi"/>
          <w:sz w:val="18"/>
          <w:szCs w:val="18"/>
          <w:rPrChange w:id="787" w:author="Mirońska Agnieszka" w:date="2025-12-02T10:30:00Z" w16du:dateUtc="2025-12-02T09:30:00Z">
            <w:rPr>
              <w:ins w:id="788" w:author="Kulewicz Arleta (01005686)" w:date="2025-09-02T14:46:00Z" w16du:dateUtc="2025-09-02T12:46:00Z"/>
              <w:rFonts w:ascii="Arial Narrow" w:hAnsi="Arial Narrow" w:cstheme="minorHAnsi"/>
              <w:sz w:val="18"/>
              <w:szCs w:val="18"/>
            </w:rPr>
          </w:rPrChange>
        </w:rPr>
      </w:pPr>
    </w:p>
    <w:p w14:paraId="0B0DE2BD" w14:textId="0D1C3A45" w:rsidR="007A59B8" w:rsidRPr="003572E1" w:rsidRDefault="007A59B8" w:rsidP="00FA4F92">
      <w:pPr>
        <w:tabs>
          <w:tab w:val="left" w:pos="170"/>
        </w:tabs>
        <w:ind w:right="423"/>
        <w:jc w:val="both"/>
        <w:rPr>
          <w:rFonts w:ascii="Aptos" w:hAnsi="Aptos" w:cstheme="minorHAnsi"/>
          <w:sz w:val="18"/>
          <w:szCs w:val="18"/>
          <w:rPrChange w:id="789" w:author="Mirońska Agnieszka" w:date="2025-12-02T10:30:00Z" w16du:dateUtc="2025-12-02T09:30:00Z">
            <w:rPr>
              <w:rFonts w:ascii="Arial Narrow" w:hAnsi="Arial Narrow" w:cstheme="minorHAnsi"/>
              <w:sz w:val="18"/>
              <w:szCs w:val="18"/>
            </w:rPr>
          </w:rPrChange>
        </w:rPr>
      </w:pPr>
      <w:ins w:id="790" w:author="Kulewicz Arleta (01005686)" w:date="2025-09-02T14:46:00Z" w16du:dateUtc="2025-09-02T12:46:00Z">
        <w:r w:rsidRPr="003572E1">
          <w:rPr>
            <w:rFonts w:ascii="Aptos" w:hAnsi="Aptos" w:cstheme="minorHAnsi"/>
            <w:sz w:val="18"/>
            <w:szCs w:val="18"/>
            <w:rPrChange w:id="791" w:author="Mirońska Agnieszka" w:date="2025-12-02T10:30:00Z" w16du:dateUtc="2025-12-02T09:30:00Z">
              <w:rPr>
                <w:rFonts w:ascii="Arial Narrow" w:hAnsi="Arial Narrow" w:cstheme="minorHAnsi"/>
                <w:sz w:val="18"/>
                <w:szCs w:val="18"/>
              </w:rPr>
            </w:rPrChange>
          </w:rPr>
          <w:t xml:space="preserve">Oświadczam, że </w:t>
        </w:r>
      </w:ins>
      <w:ins w:id="792" w:author="Kulewicz Arleta (01005686)" w:date="2025-09-02T14:51:00Z" w16du:dateUtc="2025-09-02T12:51:00Z">
        <w:r w:rsidRPr="003572E1">
          <w:rPr>
            <w:rFonts w:ascii="Aptos" w:hAnsi="Aptos" w:cstheme="minorHAnsi"/>
            <w:sz w:val="18"/>
            <w:szCs w:val="18"/>
            <w:rPrChange w:id="793" w:author="Mirońska Agnieszka" w:date="2025-12-02T10:30:00Z" w16du:dateUtc="2025-12-02T09:30:00Z">
              <w:rPr>
                <w:rFonts w:ascii="Arial Narrow" w:hAnsi="Arial Narrow" w:cstheme="minorHAnsi"/>
                <w:sz w:val="18"/>
                <w:szCs w:val="18"/>
              </w:rPr>
            </w:rPrChange>
          </w:rPr>
          <w:t>w ramach realizacji prac bądź świadczenia usług na rzecz Zlecającego</w:t>
        </w:r>
      </w:ins>
      <w:ins w:id="794" w:author="Kulewicz Arleta (01005686)" w:date="2025-09-02T14:49:00Z" w16du:dateUtc="2025-09-02T12:49:00Z">
        <w:r w:rsidRPr="003572E1">
          <w:rPr>
            <w:rFonts w:ascii="Aptos" w:hAnsi="Aptos" w:cstheme="minorHAnsi"/>
            <w:sz w:val="18"/>
            <w:szCs w:val="18"/>
            <w:rPrChange w:id="795" w:author="Mirońska Agnieszka" w:date="2025-12-02T10:30:00Z" w16du:dateUtc="2025-12-02T09:30:00Z">
              <w:rPr>
                <w:rFonts w:ascii="Arial Narrow" w:hAnsi="Arial Narrow" w:cstheme="minorHAnsi"/>
                <w:sz w:val="18"/>
                <w:szCs w:val="18"/>
              </w:rPr>
            </w:rPrChange>
          </w:rPr>
          <w:t xml:space="preserve"> </w:t>
        </w:r>
      </w:ins>
      <w:ins w:id="796" w:author="Kulewicz Arleta (01005686)" w:date="2025-09-02T14:51:00Z" w16du:dateUtc="2025-09-02T12:51:00Z">
        <w:r w:rsidRPr="003572E1">
          <w:rPr>
            <w:rFonts w:ascii="Aptos" w:hAnsi="Aptos" w:cstheme="minorHAnsi"/>
            <w:sz w:val="18"/>
            <w:szCs w:val="18"/>
            <w:rPrChange w:id="797" w:author="Mirońska Agnieszka" w:date="2025-12-02T10:30:00Z" w16du:dateUtc="2025-12-02T09:30:00Z">
              <w:rPr>
                <w:rFonts w:ascii="Arial Narrow" w:hAnsi="Arial Narrow" w:cstheme="minorHAnsi"/>
                <w:sz w:val="18"/>
                <w:szCs w:val="18"/>
              </w:rPr>
            </w:rPrChange>
          </w:rPr>
          <w:t xml:space="preserve">będę podejmował </w:t>
        </w:r>
      </w:ins>
      <w:ins w:id="798" w:author="Kulewicz Arleta (01005686)" w:date="2025-09-02T14:48:00Z" w16du:dateUtc="2025-09-02T12:48:00Z">
        <w:r w:rsidRPr="003572E1">
          <w:rPr>
            <w:rFonts w:ascii="Aptos" w:hAnsi="Aptos" w:cstheme="minorHAnsi"/>
            <w:sz w:val="18"/>
            <w:szCs w:val="18"/>
            <w:rPrChange w:id="799" w:author="Mirońska Agnieszka" w:date="2025-12-02T10:30:00Z" w16du:dateUtc="2025-12-02T09:30:00Z">
              <w:rPr>
                <w:rFonts w:ascii="Arial Narrow" w:hAnsi="Arial Narrow" w:cstheme="minorHAnsi"/>
                <w:sz w:val="18"/>
                <w:szCs w:val="18"/>
              </w:rPr>
            </w:rPrChange>
          </w:rPr>
          <w:t xml:space="preserve">działania zgodne z zasadami </w:t>
        </w:r>
      </w:ins>
      <w:ins w:id="800" w:author="Kulewicz Arleta (01005686)" w:date="2025-09-02T14:49:00Z" w16du:dateUtc="2025-09-02T12:49:00Z">
        <w:r w:rsidRPr="003572E1">
          <w:rPr>
            <w:rFonts w:ascii="Aptos" w:hAnsi="Aptos" w:cstheme="minorHAnsi"/>
            <w:sz w:val="18"/>
            <w:szCs w:val="18"/>
            <w:rPrChange w:id="801" w:author="Mirońska Agnieszka" w:date="2025-12-02T10:30:00Z" w16du:dateUtc="2025-12-02T09:30:00Z">
              <w:rPr>
                <w:rFonts w:ascii="Arial Narrow" w:hAnsi="Arial Narrow" w:cstheme="minorHAnsi"/>
                <w:sz w:val="18"/>
                <w:szCs w:val="18"/>
              </w:rPr>
            </w:rPrChange>
          </w:rPr>
          <w:t>równoważonego</w:t>
        </w:r>
      </w:ins>
      <w:ins w:id="802" w:author="Kulewicz Arleta (01005686)" w:date="2025-09-02T14:48:00Z" w16du:dateUtc="2025-09-02T12:48:00Z">
        <w:r w:rsidRPr="003572E1">
          <w:rPr>
            <w:rFonts w:ascii="Aptos" w:hAnsi="Aptos" w:cstheme="minorHAnsi"/>
            <w:sz w:val="18"/>
            <w:szCs w:val="18"/>
            <w:rPrChange w:id="803" w:author="Mirońska Agnieszka" w:date="2025-12-02T10:30:00Z" w16du:dateUtc="2025-12-02T09:30:00Z">
              <w:rPr>
                <w:rFonts w:ascii="Arial Narrow" w:hAnsi="Arial Narrow" w:cstheme="minorHAnsi"/>
                <w:sz w:val="18"/>
                <w:szCs w:val="18"/>
              </w:rPr>
            </w:rPrChange>
          </w:rPr>
          <w:t xml:space="preserve"> rozwoju, obejmujące aspekty </w:t>
        </w:r>
      </w:ins>
      <w:ins w:id="804" w:author="Kulewicz Arleta (01005686)" w:date="2025-09-02T14:49:00Z" w16du:dateUtc="2025-09-02T12:49:00Z">
        <w:r w:rsidRPr="003572E1">
          <w:rPr>
            <w:rFonts w:ascii="Aptos" w:hAnsi="Aptos" w:cstheme="minorHAnsi"/>
            <w:sz w:val="18"/>
            <w:szCs w:val="18"/>
            <w:rPrChange w:id="805" w:author="Mirońska Agnieszka" w:date="2025-12-02T10:30:00Z" w16du:dateUtc="2025-12-02T09:30:00Z">
              <w:rPr>
                <w:rFonts w:ascii="Arial Narrow" w:hAnsi="Arial Narrow" w:cstheme="minorHAnsi"/>
                <w:sz w:val="18"/>
                <w:szCs w:val="18"/>
              </w:rPr>
            </w:rPrChange>
          </w:rPr>
          <w:t xml:space="preserve">środowiskowe </w:t>
        </w:r>
      </w:ins>
      <w:ins w:id="806" w:author="Kulewicz Arleta (01005686)" w:date="2025-09-02T14:50:00Z" w16du:dateUtc="2025-09-02T12:50:00Z">
        <w:r w:rsidRPr="003572E1">
          <w:rPr>
            <w:rFonts w:ascii="Aptos" w:hAnsi="Aptos" w:cstheme="minorHAnsi"/>
            <w:sz w:val="18"/>
            <w:szCs w:val="18"/>
            <w:rPrChange w:id="807" w:author="Mirońska Agnieszka" w:date="2025-12-02T10:30:00Z" w16du:dateUtc="2025-12-02T09:30:00Z">
              <w:rPr>
                <w:rFonts w:ascii="Arial Narrow" w:hAnsi="Arial Narrow" w:cstheme="minorHAnsi"/>
                <w:sz w:val="18"/>
                <w:szCs w:val="18"/>
              </w:rPr>
            </w:rPrChange>
          </w:rPr>
          <w:t xml:space="preserve">(E), </w:t>
        </w:r>
      </w:ins>
      <w:ins w:id="808" w:author="Kulewicz Arleta (01005686)" w:date="2025-09-02T14:49:00Z" w16du:dateUtc="2025-09-02T12:49:00Z">
        <w:r w:rsidRPr="003572E1">
          <w:rPr>
            <w:rFonts w:ascii="Aptos" w:hAnsi="Aptos" w:cstheme="minorHAnsi"/>
            <w:sz w:val="18"/>
            <w:szCs w:val="18"/>
            <w:rPrChange w:id="809" w:author="Mirońska Agnieszka" w:date="2025-12-02T10:30:00Z" w16du:dateUtc="2025-12-02T09:30:00Z">
              <w:rPr>
                <w:rFonts w:ascii="Arial Narrow" w:hAnsi="Arial Narrow" w:cstheme="minorHAnsi"/>
                <w:sz w:val="18"/>
                <w:szCs w:val="18"/>
              </w:rPr>
            </w:rPrChange>
          </w:rPr>
          <w:t>społeczne (S) i zarządcze (G).</w:t>
        </w:r>
      </w:ins>
      <w:ins w:id="810" w:author="Kulewicz Arleta (01005686)" w:date="2025-09-02T14:48:00Z" w16du:dateUtc="2025-09-02T12:48:00Z">
        <w:r w:rsidRPr="003572E1">
          <w:rPr>
            <w:rFonts w:ascii="Aptos" w:hAnsi="Aptos" w:cstheme="minorHAnsi"/>
            <w:sz w:val="18"/>
            <w:szCs w:val="18"/>
            <w:rPrChange w:id="811" w:author="Mirońska Agnieszka" w:date="2025-12-02T10:30:00Z" w16du:dateUtc="2025-12-02T09:30:00Z">
              <w:rPr>
                <w:rFonts w:ascii="Arial Narrow" w:hAnsi="Arial Narrow" w:cstheme="minorHAnsi"/>
                <w:sz w:val="18"/>
                <w:szCs w:val="18"/>
              </w:rPr>
            </w:rPrChange>
          </w:rPr>
          <w:t xml:space="preserve"> </w:t>
        </w:r>
      </w:ins>
    </w:p>
    <w:p w14:paraId="59FB3392" w14:textId="77777777" w:rsidR="00F7055C" w:rsidRPr="003572E1" w:rsidRDefault="00F7055C" w:rsidP="00FA4F92">
      <w:pPr>
        <w:tabs>
          <w:tab w:val="left" w:pos="170"/>
        </w:tabs>
        <w:ind w:right="-777"/>
        <w:jc w:val="both"/>
        <w:rPr>
          <w:rFonts w:ascii="Aptos" w:hAnsi="Aptos" w:cs="Arial"/>
          <w:bCs/>
          <w:sz w:val="16"/>
          <w:szCs w:val="16"/>
          <w:rPrChange w:id="812" w:author="Mirońska Agnieszka" w:date="2025-12-02T10:30:00Z" w16du:dateUtc="2025-12-02T09:30:00Z">
            <w:rPr>
              <w:rFonts w:ascii="Arial Narrow" w:hAnsi="Arial Narrow" w:cs="Arial"/>
              <w:bCs/>
              <w:sz w:val="16"/>
              <w:szCs w:val="16"/>
            </w:rPr>
          </w:rPrChange>
        </w:rPr>
      </w:pPr>
    </w:p>
    <w:p w14:paraId="14F65F67" w14:textId="77777777" w:rsidR="00F7055C" w:rsidRPr="003572E1" w:rsidRDefault="00F7055C" w:rsidP="00FA4F92">
      <w:pPr>
        <w:tabs>
          <w:tab w:val="left" w:pos="170"/>
        </w:tabs>
        <w:ind w:right="-777"/>
        <w:jc w:val="both"/>
        <w:rPr>
          <w:ins w:id="813" w:author="Żelazna Jolanta" w:date="2025-10-27T10:21:00Z" w16du:dateUtc="2025-10-27T09:21:00Z"/>
          <w:rFonts w:ascii="Aptos" w:hAnsi="Aptos" w:cs="Arial"/>
          <w:bCs/>
          <w:sz w:val="16"/>
          <w:szCs w:val="16"/>
          <w:rPrChange w:id="814" w:author="Mirońska Agnieszka" w:date="2025-12-02T10:30:00Z" w16du:dateUtc="2025-12-02T09:30:00Z">
            <w:rPr>
              <w:ins w:id="815" w:author="Żelazna Jolanta" w:date="2025-10-27T10:21:00Z" w16du:dateUtc="2025-10-27T09:21:00Z"/>
              <w:rFonts w:ascii="Arial Narrow" w:hAnsi="Arial Narrow" w:cs="Arial"/>
              <w:bCs/>
              <w:sz w:val="16"/>
              <w:szCs w:val="16"/>
            </w:rPr>
          </w:rPrChange>
        </w:rPr>
      </w:pPr>
    </w:p>
    <w:p w14:paraId="29D3401D" w14:textId="4D56FF93" w:rsidR="00564E5B" w:rsidRPr="003572E1" w:rsidRDefault="00564E5B" w:rsidP="00FA4F92">
      <w:pPr>
        <w:tabs>
          <w:tab w:val="left" w:pos="170"/>
        </w:tabs>
        <w:ind w:right="-777"/>
        <w:jc w:val="both"/>
        <w:rPr>
          <w:ins w:id="816" w:author="Żelazna Jolanta" w:date="2025-10-27T10:22:00Z" w16du:dateUtc="2025-10-27T09:22:00Z"/>
          <w:rFonts w:ascii="Aptos" w:hAnsi="Aptos" w:cs="Arial"/>
          <w:bCs/>
          <w:sz w:val="16"/>
          <w:szCs w:val="16"/>
          <w:rPrChange w:id="817" w:author="Mirońska Agnieszka" w:date="2025-12-02T10:30:00Z" w16du:dateUtc="2025-12-02T09:30:00Z">
            <w:rPr>
              <w:ins w:id="818" w:author="Żelazna Jolanta" w:date="2025-10-27T10:22:00Z" w16du:dateUtc="2025-10-27T09:22:00Z"/>
              <w:rFonts w:ascii="Arial Narrow" w:hAnsi="Arial Narrow" w:cs="Arial"/>
              <w:bCs/>
              <w:sz w:val="16"/>
              <w:szCs w:val="16"/>
            </w:rPr>
          </w:rPrChange>
        </w:rPr>
      </w:pPr>
      <w:bookmarkStart w:id="819" w:name="_Hlk212454390"/>
      <w:ins w:id="820" w:author="Żelazna Jolanta" w:date="2025-10-27T10:21:00Z" w16du:dateUtc="2025-10-27T09:21:00Z">
        <w:r w:rsidRPr="003572E1">
          <w:rPr>
            <w:rFonts w:ascii="Aptos" w:hAnsi="Aptos" w:cs="Arial"/>
            <w:bCs/>
            <w:sz w:val="16"/>
            <w:szCs w:val="16"/>
            <w:rPrChange w:id="821" w:author="Mirońska Agnieszka" w:date="2025-12-02T10:30:00Z" w16du:dateUtc="2025-12-02T09:30:00Z">
              <w:rPr>
                <w:rFonts w:ascii="Arial Narrow" w:hAnsi="Arial Narrow" w:cs="Arial"/>
                <w:bCs/>
                <w:sz w:val="16"/>
                <w:szCs w:val="16"/>
              </w:rPr>
            </w:rPrChange>
          </w:rPr>
          <w:t xml:space="preserve">Oświadczam, że </w:t>
        </w:r>
      </w:ins>
      <w:ins w:id="822" w:author="Żelazna Jolanta" w:date="2025-10-27T10:22:00Z" w16du:dateUtc="2025-10-27T09:22:00Z">
        <w:r w:rsidRPr="003572E1">
          <w:rPr>
            <w:rFonts w:ascii="Aptos" w:hAnsi="Aptos" w:cs="Arial"/>
            <w:bCs/>
            <w:sz w:val="16"/>
            <w:szCs w:val="16"/>
            <w:rPrChange w:id="823" w:author="Mirońska Agnieszka" w:date="2025-12-02T10:30:00Z" w16du:dateUtc="2025-12-02T09:30:00Z">
              <w:rPr>
                <w:rFonts w:ascii="Arial Narrow" w:hAnsi="Arial Narrow" w:cs="Arial"/>
                <w:bCs/>
                <w:sz w:val="16"/>
                <w:szCs w:val="16"/>
              </w:rPr>
            </w:rPrChange>
          </w:rPr>
          <w:t>kwalif</w:t>
        </w:r>
      </w:ins>
      <w:ins w:id="824" w:author="Żelazna Jolanta" w:date="2025-10-27T10:26:00Z" w16du:dateUtc="2025-10-27T09:26:00Z">
        <w:r w:rsidR="001258F7" w:rsidRPr="003572E1">
          <w:rPr>
            <w:rFonts w:ascii="Aptos" w:hAnsi="Aptos" w:cs="Arial"/>
            <w:bCs/>
            <w:sz w:val="16"/>
            <w:szCs w:val="16"/>
            <w:rPrChange w:id="825" w:author="Mirońska Agnieszka" w:date="2025-12-02T10:30:00Z" w16du:dateUtc="2025-12-02T09:30:00Z">
              <w:rPr>
                <w:rFonts w:ascii="Arial Narrow" w:hAnsi="Arial Narrow" w:cs="Arial"/>
                <w:bCs/>
                <w:sz w:val="16"/>
                <w:szCs w:val="16"/>
              </w:rPr>
            </w:rPrChange>
          </w:rPr>
          <w:t>i</w:t>
        </w:r>
      </w:ins>
      <w:ins w:id="826" w:author="Żelazna Jolanta" w:date="2025-10-27T10:22:00Z" w16du:dateUtc="2025-10-27T09:22:00Z">
        <w:r w:rsidRPr="003572E1">
          <w:rPr>
            <w:rFonts w:ascii="Aptos" w:hAnsi="Aptos" w:cs="Arial"/>
            <w:bCs/>
            <w:sz w:val="16"/>
            <w:szCs w:val="16"/>
            <w:rPrChange w:id="827" w:author="Mirońska Agnieszka" w:date="2025-12-02T10:30:00Z" w16du:dateUtc="2025-12-02T09:30:00Z">
              <w:rPr>
                <w:rFonts w:ascii="Arial Narrow" w:hAnsi="Arial Narrow" w:cs="Arial"/>
                <w:bCs/>
                <w:sz w:val="16"/>
                <w:szCs w:val="16"/>
              </w:rPr>
            </w:rPrChange>
          </w:rPr>
          <w:t xml:space="preserve">kację warunkową w zakresie </w:t>
        </w:r>
      </w:ins>
      <w:ins w:id="828" w:author="Żelazna Jolanta" w:date="2025-10-27T10:25:00Z" w16du:dateUtc="2025-10-27T09:25:00Z">
        <w:r w:rsidRPr="003572E1">
          <w:rPr>
            <w:rFonts w:ascii="Aptos" w:hAnsi="Aptos" w:cs="Arial"/>
            <w:bCs/>
            <w:sz w:val="16"/>
            <w:szCs w:val="16"/>
            <w:rPrChange w:id="829" w:author="Mirońska Agnieszka" w:date="2025-12-02T10:30:00Z" w16du:dateUtc="2025-12-02T09:30:00Z">
              <w:rPr>
                <w:rFonts w:ascii="Arial Narrow" w:hAnsi="Arial Narrow" w:cs="Arial"/>
                <w:bCs/>
                <w:sz w:val="16"/>
                <w:szCs w:val="16"/>
              </w:rPr>
            </w:rPrChange>
          </w:rPr>
          <w:t xml:space="preserve">sieci </w:t>
        </w:r>
      </w:ins>
      <w:proofErr w:type="spellStart"/>
      <w:ins w:id="830" w:author="Żelazna Jolanta" w:date="2025-10-27T10:22:00Z" w16du:dateUtc="2025-10-27T09:22:00Z">
        <w:r w:rsidRPr="003572E1">
          <w:rPr>
            <w:rFonts w:ascii="Aptos" w:hAnsi="Aptos" w:cs="Arial"/>
            <w:bCs/>
            <w:sz w:val="16"/>
            <w:szCs w:val="16"/>
            <w:rPrChange w:id="831" w:author="Mirońska Agnieszka" w:date="2025-12-02T10:30:00Z" w16du:dateUtc="2025-12-02T09:30:00Z">
              <w:rPr>
                <w:rFonts w:ascii="Arial Narrow" w:hAnsi="Arial Narrow" w:cs="Arial"/>
                <w:bCs/>
                <w:sz w:val="16"/>
                <w:szCs w:val="16"/>
              </w:rPr>
            </w:rPrChange>
          </w:rPr>
          <w:t>nn</w:t>
        </w:r>
        <w:proofErr w:type="spellEnd"/>
        <w:r w:rsidRPr="003572E1">
          <w:rPr>
            <w:rFonts w:ascii="Aptos" w:hAnsi="Aptos" w:cs="Arial"/>
            <w:bCs/>
            <w:sz w:val="16"/>
            <w:szCs w:val="16"/>
            <w:rPrChange w:id="832" w:author="Mirońska Agnieszka" w:date="2025-12-02T10:30:00Z" w16du:dateUtc="2025-12-02T09:30:00Z">
              <w:rPr>
                <w:rFonts w:ascii="Arial Narrow" w:hAnsi="Arial Narrow" w:cs="Arial"/>
                <w:bCs/>
                <w:sz w:val="16"/>
                <w:szCs w:val="16"/>
              </w:rPr>
            </w:rPrChange>
          </w:rPr>
          <w:t xml:space="preserve"> będę realizował na obszarze działan</w:t>
        </w:r>
      </w:ins>
      <w:ins w:id="833" w:author="Żelazna Jolanta" w:date="2025-10-27T10:23:00Z" w16du:dateUtc="2025-10-27T09:23:00Z">
        <w:r w:rsidRPr="003572E1">
          <w:rPr>
            <w:rFonts w:ascii="Aptos" w:hAnsi="Aptos" w:cs="Arial"/>
            <w:bCs/>
            <w:sz w:val="16"/>
            <w:szCs w:val="16"/>
            <w:rPrChange w:id="834" w:author="Mirońska Agnieszka" w:date="2025-12-02T10:30:00Z" w16du:dateUtc="2025-12-02T09:30:00Z">
              <w:rPr>
                <w:rFonts w:ascii="Arial Narrow" w:hAnsi="Arial Narrow" w:cs="Arial"/>
                <w:bCs/>
                <w:sz w:val="16"/>
                <w:szCs w:val="16"/>
              </w:rPr>
            </w:rPrChange>
          </w:rPr>
          <w:t>ia jednego</w:t>
        </w:r>
      </w:ins>
      <w:ins w:id="835" w:author="Żelazna Jolanta" w:date="2025-10-27T10:24:00Z" w16du:dateUtc="2025-10-27T09:24:00Z">
        <w:r w:rsidRPr="003572E1">
          <w:rPr>
            <w:rFonts w:ascii="Aptos" w:hAnsi="Aptos" w:cs="Arial"/>
            <w:bCs/>
            <w:sz w:val="16"/>
            <w:szCs w:val="16"/>
            <w:rPrChange w:id="836" w:author="Mirońska Agnieszka" w:date="2025-12-02T10:30:00Z" w16du:dateUtc="2025-12-02T09:30:00Z">
              <w:rPr>
                <w:rFonts w:ascii="Arial Narrow" w:hAnsi="Arial Narrow" w:cs="Arial"/>
                <w:bCs/>
                <w:sz w:val="16"/>
                <w:szCs w:val="16"/>
              </w:rPr>
            </w:rPrChange>
          </w:rPr>
          <w:t xml:space="preserve"> z </w:t>
        </w:r>
      </w:ins>
      <w:ins w:id="837" w:author="Żelazna Jolanta" w:date="2025-10-27T10:23:00Z" w16du:dateUtc="2025-10-27T09:23:00Z">
        <w:r w:rsidRPr="003572E1">
          <w:rPr>
            <w:rFonts w:ascii="Aptos" w:hAnsi="Aptos" w:cs="Arial"/>
            <w:bCs/>
            <w:sz w:val="16"/>
            <w:szCs w:val="16"/>
            <w:rPrChange w:id="838" w:author="Mirońska Agnieszka" w:date="2025-12-02T10:30:00Z" w16du:dateUtc="2025-12-02T09:30:00Z">
              <w:rPr>
                <w:rFonts w:ascii="Arial Narrow" w:hAnsi="Arial Narrow" w:cs="Arial"/>
                <w:bCs/>
                <w:sz w:val="16"/>
                <w:szCs w:val="16"/>
              </w:rPr>
            </w:rPrChange>
          </w:rPr>
          <w:t>Oddział</w:t>
        </w:r>
      </w:ins>
      <w:ins w:id="839" w:author="Żelazna Jolanta" w:date="2025-10-27T10:24:00Z" w16du:dateUtc="2025-10-27T09:24:00Z">
        <w:r w:rsidRPr="003572E1">
          <w:rPr>
            <w:rFonts w:ascii="Aptos" w:hAnsi="Aptos" w:cs="Arial"/>
            <w:bCs/>
            <w:sz w:val="16"/>
            <w:szCs w:val="16"/>
            <w:rPrChange w:id="840" w:author="Mirońska Agnieszka" w:date="2025-12-02T10:30:00Z" w16du:dateUtc="2025-12-02T09:30:00Z">
              <w:rPr>
                <w:rFonts w:ascii="Arial Narrow" w:hAnsi="Arial Narrow" w:cs="Arial"/>
                <w:bCs/>
                <w:sz w:val="16"/>
                <w:szCs w:val="16"/>
              </w:rPr>
            </w:rPrChange>
          </w:rPr>
          <w:t>ów</w:t>
        </w:r>
      </w:ins>
      <w:ins w:id="841" w:author="Żelazna Jolanta" w:date="2025-10-27T10:23:00Z" w16du:dateUtc="2025-10-27T09:23:00Z">
        <w:r w:rsidRPr="003572E1">
          <w:rPr>
            <w:rFonts w:ascii="Aptos" w:hAnsi="Aptos" w:cs="Arial"/>
            <w:bCs/>
            <w:sz w:val="16"/>
            <w:szCs w:val="16"/>
            <w:rPrChange w:id="842" w:author="Mirońska Agnieszka" w:date="2025-12-02T10:30:00Z" w16du:dateUtc="2025-12-02T09:30:00Z">
              <w:rPr>
                <w:rFonts w:ascii="Arial Narrow" w:hAnsi="Arial Narrow" w:cs="Arial"/>
                <w:bCs/>
                <w:sz w:val="16"/>
                <w:szCs w:val="16"/>
              </w:rPr>
            </w:rPrChange>
          </w:rPr>
          <w:t xml:space="preserve"> Energa – Operator S.A</w:t>
        </w:r>
      </w:ins>
      <w:ins w:id="843" w:author="Chmielewska Aleksandra" w:date="2025-11-05T14:30:00Z" w16du:dateUtc="2025-11-05T13:30:00Z">
        <w:r w:rsidR="009C7B18" w:rsidRPr="003572E1">
          <w:rPr>
            <w:rFonts w:ascii="Aptos" w:hAnsi="Aptos" w:cs="Arial"/>
            <w:bCs/>
            <w:sz w:val="16"/>
            <w:szCs w:val="16"/>
            <w:rPrChange w:id="844" w:author="Mirońska Agnieszka" w:date="2025-12-02T10:30:00Z" w16du:dateUtc="2025-12-02T09:30:00Z">
              <w:rPr>
                <w:rFonts w:ascii="Arial Narrow" w:hAnsi="Arial Narrow" w:cs="Arial"/>
                <w:bCs/>
                <w:sz w:val="16"/>
                <w:szCs w:val="16"/>
              </w:rPr>
            </w:rPrChange>
          </w:rPr>
          <w:t xml:space="preserve"> </w:t>
        </w:r>
        <w:r w:rsidR="009C7B18" w:rsidRPr="003572E1">
          <w:rPr>
            <w:rFonts w:ascii="Aptos" w:hAnsi="Aptos" w:cs="Arial"/>
            <w:bCs/>
            <w:sz w:val="16"/>
            <w:szCs w:val="16"/>
            <w:vertAlign w:val="superscript"/>
            <w:rPrChange w:id="845" w:author="Mirońska Agnieszka" w:date="2025-12-02T10:30:00Z" w16du:dateUtc="2025-12-02T09:30:00Z">
              <w:rPr>
                <w:rFonts w:ascii="Arial Narrow" w:hAnsi="Arial Narrow" w:cs="Arial"/>
                <w:bCs/>
                <w:sz w:val="16"/>
                <w:szCs w:val="16"/>
              </w:rPr>
            </w:rPrChange>
          </w:rPr>
          <w:t>4)</w:t>
        </w:r>
      </w:ins>
      <w:ins w:id="846" w:author="Żelazna Jolanta" w:date="2025-10-27T10:23:00Z" w16du:dateUtc="2025-10-27T09:23:00Z">
        <w:r w:rsidRPr="003572E1">
          <w:rPr>
            <w:rFonts w:ascii="Aptos" w:hAnsi="Aptos" w:cs="Arial"/>
            <w:bCs/>
            <w:sz w:val="16"/>
            <w:szCs w:val="16"/>
            <w:vertAlign w:val="superscript"/>
            <w:rPrChange w:id="847" w:author="Mirońska Agnieszka" w:date="2025-12-02T10:30:00Z" w16du:dateUtc="2025-12-02T09:30:00Z">
              <w:rPr>
                <w:rFonts w:ascii="Arial Narrow" w:hAnsi="Arial Narrow" w:cs="Arial"/>
                <w:bCs/>
                <w:sz w:val="16"/>
                <w:szCs w:val="16"/>
              </w:rPr>
            </w:rPrChange>
          </w:rPr>
          <w:t>:</w:t>
        </w:r>
      </w:ins>
    </w:p>
    <w:p w14:paraId="6DFC89B5" w14:textId="286DB245" w:rsidR="00564E5B" w:rsidRPr="003572E1" w:rsidRDefault="00564E5B" w:rsidP="00FA4F92">
      <w:pPr>
        <w:tabs>
          <w:tab w:val="left" w:pos="170"/>
        </w:tabs>
        <w:ind w:right="-777"/>
        <w:jc w:val="both"/>
        <w:rPr>
          <w:ins w:id="848" w:author="Żelazna Jolanta" w:date="2025-10-27T10:22:00Z" w16du:dateUtc="2025-10-27T09:22:00Z"/>
          <w:rFonts w:ascii="Aptos" w:hAnsi="Aptos" w:cs="Arial"/>
          <w:bCs/>
          <w:sz w:val="16"/>
          <w:szCs w:val="16"/>
          <w:rPrChange w:id="849" w:author="Mirońska Agnieszka" w:date="2025-12-02T10:30:00Z" w16du:dateUtc="2025-12-02T09:30:00Z">
            <w:rPr>
              <w:ins w:id="850" w:author="Żelazna Jolanta" w:date="2025-10-27T10:22:00Z" w16du:dateUtc="2025-10-27T09:22:00Z"/>
              <w:rFonts w:ascii="Arial Narrow" w:hAnsi="Arial Narrow" w:cs="Arial"/>
              <w:bCs/>
              <w:sz w:val="16"/>
              <w:szCs w:val="16"/>
            </w:rPr>
          </w:rPrChange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PrChange w:id="851" w:author="Żelazna Jolanta" w:date="2025-10-27T10:24:00Z" w16du:dateUtc="2025-10-27T09:24:00Z">
          <w:tblPr>
            <w:tblW w:w="0" w:type="auto"/>
            <w:jc w:val="center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1E0" w:firstRow="1" w:lastRow="1" w:firstColumn="1" w:lastColumn="1" w:noHBand="0" w:noVBand="0"/>
          </w:tblPr>
        </w:tblPrChange>
      </w:tblPr>
      <w:tblGrid>
        <w:gridCol w:w="2268"/>
        <w:gridCol w:w="2835"/>
        <w:tblGridChange w:id="852">
          <w:tblGrid>
            <w:gridCol w:w="1565"/>
            <w:gridCol w:w="703"/>
            <w:gridCol w:w="862"/>
            <w:gridCol w:w="1973"/>
          </w:tblGrid>
        </w:tblGridChange>
      </w:tblGrid>
      <w:tr w:rsidR="00564E5B" w:rsidRPr="003572E1" w14:paraId="35EC91C4" w14:textId="77777777" w:rsidTr="00564E5B">
        <w:trPr>
          <w:trHeight w:val="338"/>
          <w:jc w:val="center"/>
          <w:ins w:id="853" w:author="Żelazna Jolanta" w:date="2025-10-27T10:22:00Z"/>
          <w:trPrChange w:id="854" w:author="Żelazna Jolanta" w:date="2025-10-27T10:24:00Z" w16du:dateUtc="2025-10-27T09:24:00Z">
            <w:trPr>
              <w:gridAfter w:val="0"/>
              <w:trHeight w:val="338"/>
              <w:jc w:val="center"/>
            </w:trPr>
          </w:trPrChange>
        </w:trPr>
        <w:tc>
          <w:tcPr>
            <w:tcW w:w="2268" w:type="dxa"/>
            <w:vAlign w:val="center"/>
            <w:tcPrChange w:id="855" w:author="Żelazna Jolanta" w:date="2025-10-27T10:24:00Z" w16du:dateUtc="2025-10-27T09:24:00Z">
              <w:tcPr>
                <w:tcW w:w="1565" w:type="dxa"/>
                <w:vAlign w:val="center"/>
              </w:tcPr>
            </w:tcPrChange>
          </w:tcPr>
          <w:p w14:paraId="1BBCD523" w14:textId="71B225C2" w:rsidR="00564E5B" w:rsidRPr="003572E1" w:rsidRDefault="00564E5B">
            <w:pPr>
              <w:jc w:val="center"/>
              <w:rPr>
                <w:ins w:id="856" w:author="Żelazna Jolanta" w:date="2025-10-27T10:22:00Z" w16du:dateUtc="2025-10-27T09:22:00Z"/>
                <w:rFonts w:ascii="Aptos" w:hAnsi="Aptos" w:cs="Arial"/>
                <w:sz w:val="18"/>
                <w:szCs w:val="18"/>
                <w:rPrChange w:id="857" w:author="Mirońska Agnieszka" w:date="2025-12-02T10:30:00Z" w16du:dateUtc="2025-12-02T09:30:00Z">
                  <w:rPr>
                    <w:ins w:id="858" w:author="Żelazna Jolanta" w:date="2025-10-27T10:22:00Z" w16du:dateUtc="2025-10-27T09:22:00Z"/>
                    <w:rFonts w:ascii="Arial Narrow" w:hAnsi="Arial Narrow" w:cs="Arial"/>
                    <w:sz w:val="18"/>
                    <w:szCs w:val="18"/>
                  </w:rPr>
                </w:rPrChange>
              </w:rPr>
              <w:pPrChange w:id="859" w:author="Żelazna Jolanta" w:date="2025-10-27T10:24:00Z" w16du:dateUtc="2025-10-27T09:24:00Z">
                <w:pPr>
                  <w:jc w:val="both"/>
                </w:pPr>
              </w:pPrChange>
            </w:pPr>
            <w:ins w:id="860" w:author="Żelazna Jolanta" w:date="2025-10-27T10:24:00Z" w16du:dateUtc="2025-10-27T09:24:00Z">
              <w:r w:rsidRPr="003572E1">
                <w:rPr>
                  <w:rFonts w:ascii="Aptos" w:hAnsi="Aptos" w:cs="Arial"/>
                  <w:sz w:val="18"/>
                  <w:szCs w:val="18"/>
                  <w:rPrChange w:id="861" w:author="Mirońska Agnieszka" w:date="2025-12-02T10:30:00Z" w16du:dateUtc="2025-12-02T09:30:00Z">
                    <w:rPr>
                      <w:rFonts w:ascii="Arial Narrow" w:hAnsi="Arial Narrow" w:cs="Arial"/>
                      <w:sz w:val="18"/>
                      <w:szCs w:val="18"/>
                    </w:rPr>
                  </w:rPrChange>
                </w:rPr>
                <w:t>Deklaracja Wykonawcy</w:t>
              </w:r>
            </w:ins>
          </w:p>
        </w:tc>
        <w:tc>
          <w:tcPr>
            <w:tcW w:w="2835" w:type="dxa"/>
            <w:vAlign w:val="center"/>
            <w:tcPrChange w:id="862" w:author="Żelazna Jolanta" w:date="2025-10-27T10:24:00Z" w16du:dateUtc="2025-10-27T09:24:00Z">
              <w:tcPr>
                <w:tcW w:w="1565" w:type="dxa"/>
                <w:gridSpan w:val="2"/>
                <w:vAlign w:val="center"/>
              </w:tcPr>
            </w:tcPrChange>
          </w:tcPr>
          <w:p w14:paraId="36495271" w14:textId="167313C3" w:rsidR="00564E5B" w:rsidRPr="003572E1" w:rsidRDefault="00564E5B">
            <w:pPr>
              <w:jc w:val="center"/>
              <w:rPr>
                <w:ins w:id="863" w:author="Żelazna Jolanta" w:date="2025-10-27T10:22:00Z" w16du:dateUtc="2025-10-27T09:22:00Z"/>
                <w:rFonts w:ascii="Aptos" w:hAnsi="Aptos" w:cs="Arial"/>
                <w:sz w:val="18"/>
                <w:szCs w:val="18"/>
                <w:rPrChange w:id="864" w:author="Mirońska Agnieszka" w:date="2025-12-02T10:30:00Z" w16du:dateUtc="2025-12-02T09:30:00Z">
                  <w:rPr>
                    <w:ins w:id="865" w:author="Żelazna Jolanta" w:date="2025-10-27T10:22:00Z" w16du:dateUtc="2025-10-27T09:22:00Z"/>
                    <w:rFonts w:ascii="Arial Narrow" w:hAnsi="Arial Narrow" w:cs="Arial"/>
                    <w:sz w:val="18"/>
                    <w:szCs w:val="18"/>
                  </w:rPr>
                </w:rPrChange>
              </w:rPr>
              <w:pPrChange w:id="866" w:author="Żelazna Jolanta" w:date="2025-10-27T10:24:00Z" w16du:dateUtc="2025-10-27T09:24:00Z">
                <w:pPr>
                  <w:jc w:val="both"/>
                </w:pPr>
              </w:pPrChange>
            </w:pPr>
            <w:ins w:id="867" w:author="Żelazna Jolanta" w:date="2025-10-27T10:23:00Z" w16du:dateUtc="2025-10-27T09:23:00Z">
              <w:r w:rsidRPr="003572E1">
                <w:rPr>
                  <w:rFonts w:ascii="Aptos" w:hAnsi="Aptos" w:cs="Arial"/>
                  <w:sz w:val="18"/>
                  <w:szCs w:val="18"/>
                  <w:rPrChange w:id="868" w:author="Mirońska Agnieszka" w:date="2025-12-02T10:30:00Z" w16du:dateUtc="2025-12-02T09:30:00Z">
                    <w:rPr>
                      <w:rFonts w:ascii="Arial Narrow" w:hAnsi="Arial Narrow" w:cs="Arial"/>
                      <w:sz w:val="18"/>
                      <w:szCs w:val="18"/>
                    </w:rPr>
                  </w:rPrChange>
                </w:rPr>
                <w:t>Oddział</w:t>
              </w:r>
            </w:ins>
            <w:ins w:id="869" w:author="Żelazna Jolanta" w:date="2025-10-27T10:26:00Z" w16du:dateUtc="2025-10-27T09:26:00Z">
              <w:r w:rsidR="00D82402" w:rsidRPr="003572E1">
                <w:rPr>
                  <w:rFonts w:ascii="Aptos" w:hAnsi="Aptos" w:cs="Arial"/>
                  <w:sz w:val="18"/>
                  <w:szCs w:val="18"/>
                  <w:rPrChange w:id="870" w:author="Mirońska Agnieszka" w:date="2025-12-02T10:30:00Z" w16du:dateUtc="2025-12-02T09:30:00Z">
                    <w:rPr>
                      <w:rFonts w:ascii="Arial Narrow" w:hAnsi="Arial Narrow" w:cs="Arial"/>
                      <w:sz w:val="18"/>
                      <w:szCs w:val="18"/>
                    </w:rPr>
                  </w:rPrChange>
                </w:rPr>
                <w:t xml:space="preserve"> Energa – Operator S.A.</w:t>
              </w:r>
            </w:ins>
          </w:p>
        </w:tc>
      </w:tr>
      <w:tr w:rsidR="00564E5B" w:rsidRPr="003572E1" w14:paraId="47018703" w14:textId="77777777" w:rsidTr="00564E5B">
        <w:trPr>
          <w:trHeight w:val="338"/>
          <w:jc w:val="center"/>
          <w:ins w:id="871" w:author="Żelazna Jolanta" w:date="2025-10-27T10:22:00Z"/>
          <w:trPrChange w:id="872" w:author="Żelazna Jolanta" w:date="2025-10-27T10:24:00Z" w16du:dateUtc="2025-10-27T09:24:00Z">
            <w:trPr>
              <w:gridAfter w:val="0"/>
              <w:trHeight w:val="338"/>
              <w:jc w:val="center"/>
            </w:trPr>
          </w:trPrChange>
        </w:trPr>
        <w:tc>
          <w:tcPr>
            <w:tcW w:w="2268" w:type="dxa"/>
            <w:vAlign w:val="center"/>
            <w:tcPrChange w:id="873" w:author="Żelazna Jolanta" w:date="2025-10-27T10:24:00Z" w16du:dateUtc="2025-10-27T09:24:00Z">
              <w:tcPr>
                <w:tcW w:w="1565" w:type="dxa"/>
                <w:vAlign w:val="center"/>
              </w:tcPr>
            </w:tcPrChange>
          </w:tcPr>
          <w:p w14:paraId="4FA0E870" w14:textId="77777777" w:rsidR="00564E5B" w:rsidRPr="003572E1" w:rsidRDefault="00564E5B">
            <w:pPr>
              <w:spacing w:before="40" w:line="360" w:lineRule="auto"/>
              <w:jc w:val="center"/>
              <w:rPr>
                <w:ins w:id="874" w:author="Żelazna Jolanta" w:date="2025-10-27T10:22:00Z" w16du:dateUtc="2025-10-27T09:22:00Z"/>
                <w:rFonts w:ascii="Aptos" w:hAnsi="Aptos" w:cs="Arial"/>
                <w:sz w:val="18"/>
                <w:szCs w:val="18"/>
                <w:rPrChange w:id="875" w:author="Mirońska Agnieszka" w:date="2025-12-02T10:30:00Z" w16du:dateUtc="2025-12-02T09:30:00Z">
                  <w:rPr>
                    <w:ins w:id="876" w:author="Żelazna Jolanta" w:date="2025-10-27T10:22:00Z" w16du:dateUtc="2025-10-27T09:22:00Z"/>
                    <w:rFonts w:ascii="Arial Narrow" w:hAnsi="Arial Narrow" w:cs="Arial"/>
                    <w:sz w:val="18"/>
                    <w:szCs w:val="18"/>
                  </w:rPr>
                </w:rPrChange>
              </w:rPr>
              <w:pPrChange w:id="877" w:author="Żelazna Jolanta" w:date="2025-10-27T10:25:00Z" w16du:dateUtc="2025-10-27T09:25:00Z">
                <w:pPr>
                  <w:spacing w:before="40" w:line="360" w:lineRule="auto"/>
                  <w:jc w:val="both"/>
                </w:pPr>
              </w:pPrChange>
            </w:pPr>
            <w:ins w:id="878" w:author="Żelazna Jolanta" w:date="2025-10-27T10:22:00Z" w16du:dateUtc="2025-10-27T09:22:00Z">
              <w:r w:rsidRPr="003572E1">
                <w:rPr>
                  <w:rFonts w:ascii="Aptos" w:hAnsi="Aptos" w:cs="Arial"/>
                  <w:sz w:val="18"/>
                  <w:szCs w:val="18"/>
                  <w:rPrChange w:id="879" w:author="Mirońska Agnieszka" w:date="2025-12-02T10:30:00Z" w16du:dateUtc="2025-12-02T09:30:00Z">
                    <w:rPr>
                      <w:rFonts w:ascii="Arial Narrow" w:hAnsi="Arial Narrow" w:cs="Arial"/>
                      <w:sz w:val="18"/>
                      <w:szCs w:val="18"/>
                    </w:rPr>
                  </w:rPrChange>
                </w:rPr>
                <w:fldChar w:fldCharType="begin">
                  <w:ffData>
                    <w:name w:val="Wybór3"/>
                    <w:enabled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r w:rsidRPr="003572E1">
                <w:rPr>
                  <w:rFonts w:ascii="Aptos" w:hAnsi="Aptos" w:cs="Arial"/>
                  <w:sz w:val="18"/>
                  <w:szCs w:val="18"/>
                  <w:rPrChange w:id="880" w:author="Mirońska Agnieszka" w:date="2025-12-02T10:30:00Z" w16du:dateUtc="2025-12-02T09:30:00Z">
                    <w:rPr>
                      <w:rFonts w:ascii="Arial Narrow" w:hAnsi="Arial Narrow" w:cs="Arial"/>
                      <w:sz w:val="18"/>
                      <w:szCs w:val="18"/>
                    </w:rPr>
                  </w:rPrChange>
                </w:rPr>
                <w:instrText xml:space="preserve"> FORMCHECKBOX </w:instrText>
              </w:r>
              <w:r w:rsidRPr="003572E1">
                <w:rPr>
                  <w:rFonts w:ascii="Aptos" w:hAnsi="Aptos" w:cs="Arial"/>
                  <w:sz w:val="18"/>
                  <w:szCs w:val="18"/>
                  <w:rPrChange w:id="881" w:author="Mirońska Agnieszka" w:date="2025-12-02T10:30:00Z" w16du:dateUtc="2025-12-02T09:30:00Z">
                    <w:rPr>
                      <w:rFonts w:ascii="Arial Narrow" w:hAnsi="Arial Narrow" w:cs="Arial"/>
                      <w:sz w:val="18"/>
                      <w:szCs w:val="18"/>
                    </w:rPr>
                  </w:rPrChange>
                </w:rPr>
              </w:r>
              <w:r w:rsidRPr="003572E1">
                <w:rPr>
                  <w:rFonts w:ascii="Aptos" w:hAnsi="Aptos" w:cs="Arial"/>
                  <w:sz w:val="18"/>
                  <w:szCs w:val="18"/>
                  <w:rPrChange w:id="882" w:author="Mirońska Agnieszka" w:date="2025-12-02T10:30:00Z" w16du:dateUtc="2025-12-02T09:30:00Z">
                    <w:rPr>
                      <w:rFonts w:ascii="Arial Narrow" w:hAnsi="Arial Narrow" w:cs="Arial"/>
                      <w:sz w:val="18"/>
                      <w:szCs w:val="18"/>
                    </w:rPr>
                  </w:rPrChange>
                </w:rPr>
                <w:fldChar w:fldCharType="separate"/>
              </w:r>
              <w:r w:rsidRPr="003572E1">
                <w:rPr>
                  <w:rFonts w:ascii="Aptos" w:hAnsi="Aptos" w:cs="Arial"/>
                  <w:sz w:val="18"/>
                  <w:szCs w:val="18"/>
                  <w:rPrChange w:id="883" w:author="Mirońska Agnieszka" w:date="2025-12-02T10:30:00Z" w16du:dateUtc="2025-12-02T09:30:00Z">
                    <w:rPr>
                      <w:rFonts w:ascii="Arial Narrow" w:hAnsi="Arial Narrow" w:cs="Arial"/>
                      <w:sz w:val="18"/>
                      <w:szCs w:val="18"/>
                    </w:rPr>
                  </w:rPrChange>
                </w:rPr>
                <w:fldChar w:fldCharType="end"/>
              </w:r>
            </w:ins>
          </w:p>
        </w:tc>
        <w:tc>
          <w:tcPr>
            <w:tcW w:w="2835" w:type="dxa"/>
            <w:vAlign w:val="center"/>
            <w:tcPrChange w:id="884" w:author="Żelazna Jolanta" w:date="2025-10-27T10:24:00Z" w16du:dateUtc="2025-10-27T09:24:00Z">
              <w:tcPr>
                <w:tcW w:w="1565" w:type="dxa"/>
                <w:gridSpan w:val="2"/>
                <w:vAlign w:val="center"/>
              </w:tcPr>
            </w:tcPrChange>
          </w:tcPr>
          <w:p w14:paraId="6B020187" w14:textId="1796A88F" w:rsidR="00564E5B" w:rsidRPr="003572E1" w:rsidRDefault="00564E5B" w:rsidP="00EE552F">
            <w:pPr>
              <w:spacing w:before="40" w:line="360" w:lineRule="auto"/>
              <w:jc w:val="both"/>
              <w:rPr>
                <w:ins w:id="885" w:author="Żelazna Jolanta" w:date="2025-10-27T10:22:00Z" w16du:dateUtc="2025-10-27T09:22:00Z"/>
                <w:rFonts w:ascii="Aptos" w:hAnsi="Aptos" w:cs="Arial"/>
                <w:sz w:val="18"/>
                <w:szCs w:val="18"/>
                <w:rPrChange w:id="886" w:author="Mirońska Agnieszka" w:date="2025-12-02T10:30:00Z" w16du:dateUtc="2025-12-02T09:30:00Z">
                  <w:rPr>
                    <w:ins w:id="887" w:author="Żelazna Jolanta" w:date="2025-10-27T10:22:00Z" w16du:dateUtc="2025-10-27T09:22:00Z"/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ins w:id="888" w:author="Żelazna Jolanta" w:date="2025-10-27T10:23:00Z" w16du:dateUtc="2025-10-27T09:23:00Z">
              <w:r w:rsidRPr="003572E1">
                <w:rPr>
                  <w:rFonts w:ascii="Aptos" w:hAnsi="Aptos" w:cs="Arial"/>
                  <w:sz w:val="18"/>
                  <w:szCs w:val="18"/>
                  <w:rPrChange w:id="889" w:author="Mirońska Agnieszka" w:date="2025-12-02T10:30:00Z" w16du:dateUtc="2025-12-02T09:30:00Z">
                    <w:rPr>
                      <w:rFonts w:ascii="Arial Narrow" w:hAnsi="Arial Narrow" w:cs="Arial"/>
                      <w:sz w:val="18"/>
                      <w:szCs w:val="18"/>
                    </w:rPr>
                  </w:rPrChange>
                </w:rPr>
                <w:t xml:space="preserve">Oddział w </w:t>
              </w:r>
            </w:ins>
            <w:ins w:id="890" w:author="Żelazna Jolanta" w:date="2025-10-27T10:24:00Z" w16du:dateUtc="2025-10-27T09:24:00Z">
              <w:r w:rsidRPr="003572E1">
                <w:rPr>
                  <w:rFonts w:ascii="Aptos" w:hAnsi="Aptos" w:cs="Arial"/>
                  <w:sz w:val="18"/>
                  <w:szCs w:val="18"/>
                  <w:rPrChange w:id="891" w:author="Mirońska Agnieszka" w:date="2025-12-02T10:30:00Z" w16du:dateUtc="2025-12-02T09:30:00Z">
                    <w:rPr>
                      <w:rFonts w:ascii="Arial Narrow" w:hAnsi="Arial Narrow" w:cs="Arial"/>
                      <w:sz w:val="18"/>
                      <w:szCs w:val="18"/>
                    </w:rPr>
                  </w:rPrChange>
                </w:rPr>
                <w:t xml:space="preserve">Gdańsku </w:t>
              </w:r>
            </w:ins>
          </w:p>
        </w:tc>
      </w:tr>
      <w:tr w:rsidR="00564E5B" w:rsidRPr="003572E1" w14:paraId="5FC9C815" w14:textId="77777777" w:rsidTr="00564E5B">
        <w:trPr>
          <w:trHeight w:val="338"/>
          <w:jc w:val="center"/>
          <w:ins w:id="892" w:author="Żelazna Jolanta" w:date="2025-10-27T10:22:00Z"/>
          <w:trPrChange w:id="893" w:author="Żelazna Jolanta" w:date="2025-10-27T10:24:00Z" w16du:dateUtc="2025-10-27T09:24:00Z">
            <w:trPr>
              <w:gridAfter w:val="0"/>
              <w:trHeight w:val="338"/>
              <w:jc w:val="center"/>
            </w:trPr>
          </w:trPrChange>
        </w:trPr>
        <w:tc>
          <w:tcPr>
            <w:tcW w:w="2268" w:type="dxa"/>
            <w:vAlign w:val="center"/>
            <w:tcPrChange w:id="894" w:author="Żelazna Jolanta" w:date="2025-10-27T10:24:00Z" w16du:dateUtc="2025-10-27T09:24:00Z">
              <w:tcPr>
                <w:tcW w:w="1565" w:type="dxa"/>
                <w:vAlign w:val="center"/>
              </w:tcPr>
            </w:tcPrChange>
          </w:tcPr>
          <w:p w14:paraId="20A55861" w14:textId="77777777" w:rsidR="00564E5B" w:rsidRPr="003572E1" w:rsidRDefault="00564E5B">
            <w:pPr>
              <w:spacing w:before="40" w:line="360" w:lineRule="auto"/>
              <w:jc w:val="center"/>
              <w:rPr>
                <w:ins w:id="895" w:author="Żelazna Jolanta" w:date="2025-10-27T10:22:00Z" w16du:dateUtc="2025-10-27T09:22:00Z"/>
                <w:rFonts w:ascii="Aptos" w:hAnsi="Aptos" w:cs="Arial"/>
                <w:sz w:val="18"/>
                <w:szCs w:val="18"/>
                <w:rPrChange w:id="896" w:author="Mirońska Agnieszka" w:date="2025-12-02T10:30:00Z" w16du:dateUtc="2025-12-02T09:30:00Z">
                  <w:rPr>
                    <w:ins w:id="897" w:author="Żelazna Jolanta" w:date="2025-10-27T10:22:00Z" w16du:dateUtc="2025-10-27T09:22:00Z"/>
                    <w:rFonts w:ascii="Arial Narrow" w:hAnsi="Arial Narrow" w:cs="Arial"/>
                    <w:sz w:val="18"/>
                    <w:szCs w:val="18"/>
                  </w:rPr>
                </w:rPrChange>
              </w:rPr>
              <w:pPrChange w:id="898" w:author="Żelazna Jolanta" w:date="2025-10-27T10:25:00Z" w16du:dateUtc="2025-10-27T09:25:00Z">
                <w:pPr>
                  <w:spacing w:before="40" w:line="360" w:lineRule="auto"/>
                  <w:jc w:val="both"/>
                </w:pPr>
              </w:pPrChange>
            </w:pPr>
            <w:ins w:id="899" w:author="Żelazna Jolanta" w:date="2025-10-27T10:22:00Z" w16du:dateUtc="2025-10-27T09:22:00Z">
              <w:r w:rsidRPr="003572E1">
                <w:rPr>
                  <w:rFonts w:ascii="Aptos" w:hAnsi="Aptos" w:cs="Arial"/>
                  <w:sz w:val="18"/>
                  <w:szCs w:val="18"/>
                  <w:rPrChange w:id="900" w:author="Mirońska Agnieszka" w:date="2025-12-02T10:30:00Z" w16du:dateUtc="2025-12-02T09:30:00Z">
                    <w:rPr>
                      <w:rFonts w:ascii="Arial Narrow" w:hAnsi="Arial Narrow" w:cs="Arial"/>
                      <w:sz w:val="18"/>
                      <w:szCs w:val="18"/>
                    </w:rPr>
                  </w:rPrChange>
                </w:rPr>
                <w:fldChar w:fldCharType="begin">
                  <w:ffData>
                    <w:name w:val="Wybór5"/>
                    <w:enabled/>
                    <w:calcOnExit w:val="0"/>
                    <w:checkBox>
                      <w:sizeAuto/>
                      <w:default w:val="0"/>
                    </w:checkBox>
                  </w:ffData>
                </w:fldChar>
              </w:r>
              <w:r w:rsidRPr="003572E1">
                <w:rPr>
                  <w:rFonts w:ascii="Aptos" w:hAnsi="Aptos" w:cs="Arial"/>
                  <w:sz w:val="18"/>
                  <w:szCs w:val="18"/>
                  <w:rPrChange w:id="901" w:author="Mirońska Agnieszka" w:date="2025-12-02T10:30:00Z" w16du:dateUtc="2025-12-02T09:30:00Z">
                    <w:rPr>
                      <w:rFonts w:ascii="Arial Narrow" w:hAnsi="Arial Narrow" w:cs="Arial"/>
                      <w:sz w:val="18"/>
                      <w:szCs w:val="18"/>
                    </w:rPr>
                  </w:rPrChange>
                </w:rPr>
                <w:instrText xml:space="preserve"> FORMCHECKBOX </w:instrText>
              </w:r>
              <w:r w:rsidRPr="003572E1">
                <w:rPr>
                  <w:rFonts w:ascii="Aptos" w:hAnsi="Aptos" w:cs="Arial"/>
                  <w:sz w:val="18"/>
                  <w:szCs w:val="18"/>
                  <w:rPrChange w:id="902" w:author="Mirońska Agnieszka" w:date="2025-12-02T10:30:00Z" w16du:dateUtc="2025-12-02T09:30:00Z">
                    <w:rPr>
                      <w:rFonts w:ascii="Arial Narrow" w:hAnsi="Arial Narrow" w:cs="Arial"/>
                      <w:sz w:val="18"/>
                      <w:szCs w:val="18"/>
                    </w:rPr>
                  </w:rPrChange>
                </w:rPr>
              </w:r>
              <w:r w:rsidRPr="003572E1">
                <w:rPr>
                  <w:rFonts w:ascii="Aptos" w:hAnsi="Aptos" w:cs="Arial"/>
                  <w:sz w:val="18"/>
                  <w:szCs w:val="18"/>
                  <w:rPrChange w:id="903" w:author="Mirońska Agnieszka" w:date="2025-12-02T10:30:00Z" w16du:dateUtc="2025-12-02T09:30:00Z">
                    <w:rPr>
                      <w:rFonts w:ascii="Arial Narrow" w:hAnsi="Arial Narrow" w:cs="Arial"/>
                      <w:sz w:val="18"/>
                      <w:szCs w:val="18"/>
                    </w:rPr>
                  </w:rPrChange>
                </w:rPr>
                <w:fldChar w:fldCharType="separate"/>
              </w:r>
              <w:r w:rsidRPr="003572E1">
                <w:rPr>
                  <w:rFonts w:ascii="Aptos" w:hAnsi="Aptos" w:cs="Arial"/>
                  <w:sz w:val="18"/>
                  <w:szCs w:val="18"/>
                  <w:rPrChange w:id="904" w:author="Mirońska Agnieszka" w:date="2025-12-02T10:30:00Z" w16du:dateUtc="2025-12-02T09:30:00Z">
                    <w:rPr>
                      <w:rFonts w:ascii="Arial Narrow" w:hAnsi="Arial Narrow" w:cs="Arial"/>
                      <w:sz w:val="18"/>
                      <w:szCs w:val="18"/>
                    </w:rPr>
                  </w:rPrChange>
                </w:rPr>
                <w:fldChar w:fldCharType="end"/>
              </w:r>
            </w:ins>
          </w:p>
        </w:tc>
        <w:tc>
          <w:tcPr>
            <w:tcW w:w="2835" w:type="dxa"/>
            <w:vAlign w:val="center"/>
            <w:tcPrChange w:id="905" w:author="Żelazna Jolanta" w:date="2025-10-27T10:24:00Z" w16du:dateUtc="2025-10-27T09:24:00Z">
              <w:tcPr>
                <w:tcW w:w="1565" w:type="dxa"/>
                <w:gridSpan w:val="2"/>
                <w:vAlign w:val="center"/>
              </w:tcPr>
            </w:tcPrChange>
          </w:tcPr>
          <w:p w14:paraId="023C565C" w14:textId="479EC44D" w:rsidR="00564E5B" w:rsidRPr="003572E1" w:rsidRDefault="00564E5B" w:rsidP="00EE552F">
            <w:pPr>
              <w:spacing w:before="40" w:line="360" w:lineRule="auto"/>
              <w:jc w:val="both"/>
              <w:rPr>
                <w:ins w:id="906" w:author="Żelazna Jolanta" w:date="2025-10-27T10:22:00Z" w16du:dateUtc="2025-10-27T09:22:00Z"/>
                <w:rFonts w:ascii="Aptos" w:hAnsi="Aptos" w:cs="Arial"/>
                <w:sz w:val="18"/>
                <w:szCs w:val="18"/>
                <w:rPrChange w:id="907" w:author="Mirońska Agnieszka" w:date="2025-12-02T10:30:00Z" w16du:dateUtc="2025-12-02T09:30:00Z">
                  <w:rPr>
                    <w:ins w:id="908" w:author="Żelazna Jolanta" w:date="2025-10-27T10:22:00Z" w16du:dateUtc="2025-10-27T09:22:00Z"/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ins w:id="909" w:author="Żelazna Jolanta" w:date="2025-10-27T10:24:00Z" w16du:dateUtc="2025-10-27T09:24:00Z">
              <w:r w:rsidRPr="003572E1">
                <w:rPr>
                  <w:rFonts w:ascii="Aptos" w:hAnsi="Aptos" w:cs="Arial"/>
                  <w:sz w:val="18"/>
                  <w:szCs w:val="18"/>
                  <w:rPrChange w:id="910" w:author="Mirońska Agnieszka" w:date="2025-12-02T10:30:00Z" w16du:dateUtc="2025-12-02T09:30:00Z">
                    <w:rPr>
                      <w:rFonts w:ascii="Arial Narrow" w:hAnsi="Arial Narrow" w:cs="Arial"/>
                      <w:sz w:val="18"/>
                      <w:szCs w:val="18"/>
                    </w:rPr>
                  </w:rPrChange>
                </w:rPr>
                <w:t>Oddział w</w:t>
              </w:r>
            </w:ins>
            <w:ins w:id="911" w:author="Żelazna Jolanta" w:date="2025-10-27T10:25:00Z" w16du:dateUtc="2025-10-27T09:25:00Z">
              <w:r w:rsidRPr="003572E1">
                <w:rPr>
                  <w:rFonts w:ascii="Aptos" w:hAnsi="Aptos" w:cs="Arial"/>
                  <w:sz w:val="18"/>
                  <w:szCs w:val="18"/>
                  <w:rPrChange w:id="912" w:author="Mirońska Agnieszka" w:date="2025-12-02T10:30:00Z" w16du:dateUtc="2025-12-02T09:30:00Z">
                    <w:rPr>
                      <w:rFonts w:ascii="Arial Narrow" w:hAnsi="Arial Narrow" w:cs="Arial"/>
                      <w:sz w:val="18"/>
                      <w:szCs w:val="18"/>
                    </w:rPr>
                  </w:rPrChange>
                </w:rPr>
                <w:t xml:space="preserve"> Olsztynie</w:t>
              </w:r>
            </w:ins>
          </w:p>
        </w:tc>
      </w:tr>
      <w:tr w:rsidR="00564E5B" w:rsidRPr="003572E1" w14:paraId="6A9D2E13" w14:textId="77777777" w:rsidTr="00564E5B">
        <w:trPr>
          <w:trHeight w:val="338"/>
          <w:jc w:val="center"/>
          <w:ins w:id="913" w:author="Żelazna Jolanta" w:date="2025-10-27T10:22:00Z"/>
          <w:trPrChange w:id="914" w:author="Żelazna Jolanta" w:date="2025-10-27T10:24:00Z" w16du:dateUtc="2025-10-27T09:24:00Z">
            <w:trPr>
              <w:gridAfter w:val="0"/>
              <w:trHeight w:val="338"/>
              <w:jc w:val="center"/>
            </w:trPr>
          </w:trPrChange>
        </w:trPr>
        <w:tc>
          <w:tcPr>
            <w:tcW w:w="2268" w:type="dxa"/>
            <w:vAlign w:val="center"/>
            <w:tcPrChange w:id="915" w:author="Żelazna Jolanta" w:date="2025-10-27T10:24:00Z" w16du:dateUtc="2025-10-27T09:24:00Z">
              <w:tcPr>
                <w:tcW w:w="1565" w:type="dxa"/>
                <w:vAlign w:val="center"/>
              </w:tcPr>
            </w:tcPrChange>
          </w:tcPr>
          <w:p w14:paraId="5B0DC477" w14:textId="77777777" w:rsidR="00564E5B" w:rsidRPr="003572E1" w:rsidRDefault="00564E5B">
            <w:pPr>
              <w:spacing w:before="40" w:line="360" w:lineRule="auto"/>
              <w:jc w:val="center"/>
              <w:rPr>
                <w:ins w:id="916" w:author="Żelazna Jolanta" w:date="2025-10-27T10:22:00Z" w16du:dateUtc="2025-10-27T09:22:00Z"/>
                <w:rFonts w:ascii="Aptos" w:hAnsi="Aptos" w:cs="Arial"/>
                <w:sz w:val="18"/>
                <w:szCs w:val="18"/>
                <w:rPrChange w:id="917" w:author="Mirońska Agnieszka" w:date="2025-12-02T10:30:00Z" w16du:dateUtc="2025-12-02T09:30:00Z">
                  <w:rPr>
                    <w:ins w:id="918" w:author="Żelazna Jolanta" w:date="2025-10-27T10:22:00Z" w16du:dateUtc="2025-10-27T09:22:00Z"/>
                    <w:rFonts w:ascii="Arial Narrow" w:hAnsi="Arial Narrow" w:cs="Arial"/>
                    <w:sz w:val="18"/>
                    <w:szCs w:val="18"/>
                  </w:rPr>
                </w:rPrChange>
              </w:rPr>
              <w:pPrChange w:id="919" w:author="Żelazna Jolanta" w:date="2025-10-27T10:25:00Z" w16du:dateUtc="2025-10-27T09:25:00Z">
                <w:pPr>
                  <w:spacing w:before="40" w:line="360" w:lineRule="auto"/>
                  <w:jc w:val="both"/>
                </w:pPr>
              </w:pPrChange>
            </w:pPr>
            <w:ins w:id="920" w:author="Żelazna Jolanta" w:date="2025-10-27T10:22:00Z" w16du:dateUtc="2025-10-27T09:22:00Z">
              <w:r w:rsidRPr="003572E1">
                <w:rPr>
                  <w:rFonts w:ascii="Aptos" w:hAnsi="Aptos" w:cs="Arial"/>
                  <w:sz w:val="18"/>
                  <w:szCs w:val="18"/>
                  <w:rPrChange w:id="921" w:author="Mirońska Agnieszka" w:date="2025-12-02T10:30:00Z" w16du:dateUtc="2025-12-02T09:30:00Z">
                    <w:rPr>
                      <w:rFonts w:ascii="Arial Narrow" w:hAnsi="Arial Narrow" w:cs="Arial"/>
                      <w:sz w:val="18"/>
                      <w:szCs w:val="18"/>
                    </w:rPr>
                  </w:rPrChange>
                </w:rPr>
                <w:fldChar w:fldCharType="begin">
                  <w:ffData>
                    <w:name w:val="Wybór7"/>
                    <w:enabled/>
                    <w:calcOnExit w:val="0"/>
                    <w:checkBox>
                      <w:size w:val="18"/>
                      <w:default w:val="0"/>
                    </w:checkBox>
                  </w:ffData>
                </w:fldChar>
              </w:r>
              <w:r w:rsidRPr="003572E1">
                <w:rPr>
                  <w:rFonts w:ascii="Aptos" w:hAnsi="Aptos" w:cs="Arial"/>
                  <w:sz w:val="18"/>
                  <w:szCs w:val="18"/>
                  <w:rPrChange w:id="922" w:author="Mirońska Agnieszka" w:date="2025-12-02T10:30:00Z" w16du:dateUtc="2025-12-02T09:30:00Z">
                    <w:rPr>
                      <w:rFonts w:ascii="Arial Narrow" w:hAnsi="Arial Narrow" w:cs="Arial"/>
                      <w:sz w:val="18"/>
                      <w:szCs w:val="18"/>
                    </w:rPr>
                  </w:rPrChange>
                </w:rPr>
                <w:instrText xml:space="preserve"> FORMCHECKBOX </w:instrText>
              </w:r>
              <w:r w:rsidRPr="003572E1">
                <w:rPr>
                  <w:rFonts w:ascii="Aptos" w:hAnsi="Aptos" w:cs="Arial"/>
                  <w:sz w:val="18"/>
                  <w:szCs w:val="18"/>
                  <w:rPrChange w:id="923" w:author="Mirońska Agnieszka" w:date="2025-12-02T10:30:00Z" w16du:dateUtc="2025-12-02T09:30:00Z">
                    <w:rPr>
                      <w:rFonts w:ascii="Arial Narrow" w:hAnsi="Arial Narrow" w:cs="Arial"/>
                      <w:sz w:val="18"/>
                      <w:szCs w:val="18"/>
                    </w:rPr>
                  </w:rPrChange>
                </w:rPr>
              </w:r>
              <w:r w:rsidRPr="003572E1">
                <w:rPr>
                  <w:rFonts w:ascii="Aptos" w:hAnsi="Aptos" w:cs="Arial"/>
                  <w:sz w:val="18"/>
                  <w:szCs w:val="18"/>
                  <w:rPrChange w:id="924" w:author="Mirońska Agnieszka" w:date="2025-12-02T10:30:00Z" w16du:dateUtc="2025-12-02T09:30:00Z">
                    <w:rPr>
                      <w:rFonts w:ascii="Arial Narrow" w:hAnsi="Arial Narrow" w:cs="Arial"/>
                      <w:sz w:val="18"/>
                      <w:szCs w:val="18"/>
                    </w:rPr>
                  </w:rPrChange>
                </w:rPr>
                <w:fldChar w:fldCharType="separate"/>
              </w:r>
              <w:r w:rsidRPr="003572E1">
                <w:rPr>
                  <w:rFonts w:ascii="Aptos" w:hAnsi="Aptos" w:cs="Arial"/>
                  <w:sz w:val="18"/>
                  <w:szCs w:val="18"/>
                  <w:rPrChange w:id="925" w:author="Mirońska Agnieszka" w:date="2025-12-02T10:30:00Z" w16du:dateUtc="2025-12-02T09:30:00Z">
                    <w:rPr>
                      <w:rFonts w:ascii="Arial Narrow" w:hAnsi="Arial Narrow" w:cs="Arial"/>
                      <w:sz w:val="18"/>
                      <w:szCs w:val="18"/>
                    </w:rPr>
                  </w:rPrChange>
                </w:rPr>
                <w:fldChar w:fldCharType="end"/>
              </w:r>
            </w:ins>
          </w:p>
        </w:tc>
        <w:tc>
          <w:tcPr>
            <w:tcW w:w="2835" w:type="dxa"/>
            <w:vAlign w:val="center"/>
            <w:tcPrChange w:id="926" w:author="Żelazna Jolanta" w:date="2025-10-27T10:24:00Z" w16du:dateUtc="2025-10-27T09:24:00Z">
              <w:tcPr>
                <w:tcW w:w="1565" w:type="dxa"/>
                <w:gridSpan w:val="2"/>
                <w:vAlign w:val="center"/>
              </w:tcPr>
            </w:tcPrChange>
          </w:tcPr>
          <w:p w14:paraId="3A36FD38" w14:textId="0D6CBD93" w:rsidR="00564E5B" w:rsidRPr="003572E1" w:rsidRDefault="00564E5B" w:rsidP="00EE552F">
            <w:pPr>
              <w:spacing w:before="40" w:line="360" w:lineRule="auto"/>
              <w:jc w:val="both"/>
              <w:rPr>
                <w:ins w:id="927" w:author="Żelazna Jolanta" w:date="2025-10-27T10:22:00Z" w16du:dateUtc="2025-10-27T09:22:00Z"/>
                <w:rFonts w:ascii="Aptos" w:hAnsi="Aptos" w:cs="Arial"/>
                <w:sz w:val="18"/>
                <w:szCs w:val="18"/>
                <w:rPrChange w:id="928" w:author="Mirońska Agnieszka" w:date="2025-12-02T10:30:00Z" w16du:dateUtc="2025-12-02T09:30:00Z">
                  <w:rPr>
                    <w:ins w:id="929" w:author="Żelazna Jolanta" w:date="2025-10-27T10:22:00Z" w16du:dateUtc="2025-10-27T09:22:00Z"/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ins w:id="930" w:author="Żelazna Jolanta" w:date="2025-10-27T10:25:00Z" w16du:dateUtc="2025-10-27T09:25:00Z">
              <w:r w:rsidRPr="003572E1">
                <w:rPr>
                  <w:rFonts w:ascii="Aptos" w:hAnsi="Aptos" w:cs="Arial"/>
                  <w:sz w:val="18"/>
                  <w:szCs w:val="18"/>
                  <w:rPrChange w:id="931" w:author="Mirońska Agnieszka" w:date="2025-12-02T10:30:00Z" w16du:dateUtc="2025-12-02T09:30:00Z">
                    <w:rPr>
                      <w:rFonts w:ascii="Arial Narrow" w:hAnsi="Arial Narrow" w:cs="Arial"/>
                      <w:sz w:val="18"/>
                      <w:szCs w:val="18"/>
                    </w:rPr>
                  </w:rPrChange>
                </w:rPr>
                <w:t xml:space="preserve">Oddział w Kaliszu </w:t>
              </w:r>
            </w:ins>
          </w:p>
        </w:tc>
      </w:tr>
      <w:tr w:rsidR="00564E5B" w:rsidRPr="003572E1" w14:paraId="61058A2C" w14:textId="77777777" w:rsidTr="00564E5B">
        <w:trPr>
          <w:trHeight w:val="448"/>
          <w:jc w:val="center"/>
          <w:ins w:id="932" w:author="Żelazna Jolanta" w:date="2025-10-27T10:22:00Z"/>
          <w:trPrChange w:id="933" w:author="Żelazna Jolanta" w:date="2025-10-27T10:24:00Z" w16du:dateUtc="2025-10-27T09:24:00Z">
            <w:trPr>
              <w:gridAfter w:val="0"/>
              <w:trHeight w:val="448"/>
              <w:jc w:val="center"/>
            </w:trPr>
          </w:trPrChange>
        </w:trPr>
        <w:tc>
          <w:tcPr>
            <w:tcW w:w="2268" w:type="dxa"/>
            <w:vAlign w:val="center"/>
            <w:tcPrChange w:id="934" w:author="Żelazna Jolanta" w:date="2025-10-27T10:24:00Z" w16du:dateUtc="2025-10-27T09:24:00Z">
              <w:tcPr>
                <w:tcW w:w="1565" w:type="dxa"/>
                <w:vAlign w:val="center"/>
              </w:tcPr>
            </w:tcPrChange>
          </w:tcPr>
          <w:p w14:paraId="2AFD7BDA" w14:textId="77777777" w:rsidR="00564E5B" w:rsidRPr="003572E1" w:rsidRDefault="00564E5B">
            <w:pPr>
              <w:spacing w:before="40" w:line="360" w:lineRule="auto"/>
              <w:jc w:val="center"/>
              <w:rPr>
                <w:ins w:id="935" w:author="Żelazna Jolanta" w:date="2025-10-27T10:22:00Z" w16du:dateUtc="2025-10-27T09:22:00Z"/>
                <w:rFonts w:ascii="Aptos" w:hAnsi="Aptos" w:cs="Arial"/>
                <w:sz w:val="18"/>
                <w:szCs w:val="18"/>
                <w:rPrChange w:id="936" w:author="Mirońska Agnieszka" w:date="2025-12-02T10:30:00Z" w16du:dateUtc="2025-12-02T09:30:00Z">
                  <w:rPr>
                    <w:ins w:id="937" w:author="Żelazna Jolanta" w:date="2025-10-27T10:22:00Z" w16du:dateUtc="2025-10-27T09:22:00Z"/>
                    <w:rFonts w:ascii="Arial Narrow" w:hAnsi="Arial Narrow" w:cs="Arial"/>
                    <w:sz w:val="18"/>
                    <w:szCs w:val="18"/>
                  </w:rPr>
                </w:rPrChange>
              </w:rPr>
              <w:pPrChange w:id="938" w:author="Żelazna Jolanta" w:date="2025-10-27T10:25:00Z" w16du:dateUtc="2025-10-27T09:25:00Z">
                <w:pPr>
                  <w:spacing w:before="40" w:line="360" w:lineRule="auto"/>
                  <w:jc w:val="both"/>
                </w:pPr>
              </w:pPrChange>
            </w:pPr>
            <w:ins w:id="939" w:author="Żelazna Jolanta" w:date="2025-10-27T10:22:00Z" w16du:dateUtc="2025-10-27T09:22:00Z">
              <w:r w:rsidRPr="003572E1">
                <w:rPr>
                  <w:rFonts w:ascii="Aptos" w:hAnsi="Aptos" w:cs="Arial"/>
                  <w:sz w:val="18"/>
                  <w:szCs w:val="18"/>
                  <w:rPrChange w:id="940" w:author="Mirońska Agnieszka" w:date="2025-12-02T10:30:00Z" w16du:dateUtc="2025-12-02T09:30:00Z">
                    <w:rPr>
                      <w:rFonts w:ascii="Arial Narrow" w:hAnsi="Arial Narrow" w:cs="Arial"/>
                      <w:sz w:val="18"/>
                      <w:szCs w:val="18"/>
                    </w:rPr>
                  </w:rPrChange>
                </w:rPr>
                <w:fldChar w:fldCharType="begin">
                  <w:ffData>
                    <w:name w:val="Wybór9"/>
                    <w:enabled/>
                    <w:calcOnExit w:val="0"/>
                    <w:checkBox>
                      <w:size w:val="18"/>
                      <w:default w:val="0"/>
                    </w:checkBox>
                  </w:ffData>
                </w:fldChar>
              </w:r>
              <w:r w:rsidRPr="003572E1">
                <w:rPr>
                  <w:rFonts w:ascii="Aptos" w:hAnsi="Aptos" w:cs="Arial"/>
                  <w:sz w:val="18"/>
                  <w:szCs w:val="18"/>
                  <w:rPrChange w:id="941" w:author="Mirońska Agnieszka" w:date="2025-12-02T10:30:00Z" w16du:dateUtc="2025-12-02T09:30:00Z">
                    <w:rPr>
                      <w:rFonts w:ascii="Arial Narrow" w:hAnsi="Arial Narrow" w:cs="Arial"/>
                      <w:sz w:val="18"/>
                      <w:szCs w:val="18"/>
                    </w:rPr>
                  </w:rPrChange>
                </w:rPr>
                <w:instrText xml:space="preserve"> FORMCHECKBOX </w:instrText>
              </w:r>
              <w:r w:rsidRPr="003572E1">
                <w:rPr>
                  <w:rFonts w:ascii="Aptos" w:hAnsi="Aptos" w:cs="Arial"/>
                  <w:sz w:val="18"/>
                  <w:szCs w:val="18"/>
                  <w:rPrChange w:id="942" w:author="Mirońska Agnieszka" w:date="2025-12-02T10:30:00Z" w16du:dateUtc="2025-12-02T09:30:00Z">
                    <w:rPr>
                      <w:rFonts w:ascii="Arial Narrow" w:hAnsi="Arial Narrow" w:cs="Arial"/>
                      <w:sz w:val="18"/>
                      <w:szCs w:val="18"/>
                    </w:rPr>
                  </w:rPrChange>
                </w:rPr>
              </w:r>
              <w:r w:rsidRPr="003572E1">
                <w:rPr>
                  <w:rFonts w:ascii="Aptos" w:hAnsi="Aptos" w:cs="Arial"/>
                  <w:sz w:val="18"/>
                  <w:szCs w:val="18"/>
                  <w:rPrChange w:id="943" w:author="Mirońska Agnieszka" w:date="2025-12-02T10:30:00Z" w16du:dateUtc="2025-12-02T09:30:00Z">
                    <w:rPr>
                      <w:rFonts w:ascii="Arial Narrow" w:hAnsi="Arial Narrow" w:cs="Arial"/>
                      <w:sz w:val="18"/>
                      <w:szCs w:val="18"/>
                    </w:rPr>
                  </w:rPrChange>
                </w:rPr>
                <w:fldChar w:fldCharType="separate"/>
              </w:r>
              <w:r w:rsidRPr="003572E1">
                <w:rPr>
                  <w:rFonts w:ascii="Aptos" w:hAnsi="Aptos" w:cs="Arial"/>
                  <w:sz w:val="18"/>
                  <w:szCs w:val="18"/>
                  <w:rPrChange w:id="944" w:author="Mirońska Agnieszka" w:date="2025-12-02T10:30:00Z" w16du:dateUtc="2025-12-02T09:30:00Z">
                    <w:rPr>
                      <w:rFonts w:ascii="Arial Narrow" w:hAnsi="Arial Narrow" w:cs="Arial"/>
                      <w:sz w:val="18"/>
                      <w:szCs w:val="18"/>
                    </w:rPr>
                  </w:rPrChange>
                </w:rPr>
                <w:fldChar w:fldCharType="end"/>
              </w:r>
            </w:ins>
          </w:p>
        </w:tc>
        <w:tc>
          <w:tcPr>
            <w:tcW w:w="2835" w:type="dxa"/>
            <w:vAlign w:val="center"/>
            <w:tcPrChange w:id="945" w:author="Żelazna Jolanta" w:date="2025-10-27T10:24:00Z" w16du:dateUtc="2025-10-27T09:24:00Z">
              <w:tcPr>
                <w:tcW w:w="1565" w:type="dxa"/>
                <w:gridSpan w:val="2"/>
                <w:vAlign w:val="center"/>
              </w:tcPr>
            </w:tcPrChange>
          </w:tcPr>
          <w:p w14:paraId="598511B7" w14:textId="18053BBD" w:rsidR="00564E5B" w:rsidRPr="003572E1" w:rsidRDefault="00564E5B" w:rsidP="00EE552F">
            <w:pPr>
              <w:spacing w:before="40" w:line="360" w:lineRule="auto"/>
              <w:jc w:val="both"/>
              <w:rPr>
                <w:ins w:id="946" w:author="Żelazna Jolanta" w:date="2025-10-27T10:22:00Z" w16du:dateUtc="2025-10-27T09:22:00Z"/>
                <w:rFonts w:ascii="Aptos" w:hAnsi="Aptos" w:cs="Arial"/>
                <w:sz w:val="18"/>
                <w:szCs w:val="18"/>
                <w:rPrChange w:id="947" w:author="Mirońska Agnieszka" w:date="2025-12-02T10:30:00Z" w16du:dateUtc="2025-12-02T09:30:00Z">
                  <w:rPr>
                    <w:ins w:id="948" w:author="Żelazna Jolanta" w:date="2025-10-27T10:22:00Z" w16du:dateUtc="2025-10-27T09:22:00Z"/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ins w:id="949" w:author="Żelazna Jolanta" w:date="2025-10-27T10:25:00Z" w16du:dateUtc="2025-10-27T09:25:00Z">
              <w:r w:rsidRPr="003572E1">
                <w:rPr>
                  <w:rFonts w:ascii="Aptos" w:hAnsi="Aptos" w:cs="Arial"/>
                  <w:sz w:val="18"/>
                  <w:szCs w:val="18"/>
                  <w:rPrChange w:id="950" w:author="Mirońska Agnieszka" w:date="2025-12-02T10:30:00Z" w16du:dateUtc="2025-12-02T09:30:00Z">
                    <w:rPr>
                      <w:rFonts w:ascii="Arial Narrow" w:hAnsi="Arial Narrow" w:cs="Arial"/>
                      <w:sz w:val="18"/>
                      <w:szCs w:val="18"/>
                    </w:rPr>
                  </w:rPrChange>
                </w:rPr>
                <w:t xml:space="preserve">Oddział w Płocku </w:t>
              </w:r>
            </w:ins>
          </w:p>
        </w:tc>
      </w:tr>
      <w:tr w:rsidR="00564E5B" w:rsidRPr="003572E1" w14:paraId="4FE21A0B" w14:textId="77777777" w:rsidTr="00564E5B">
        <w:trPr>
          <w:trHeight w:val="338"/>
          <w:jc w:val="center"/>
          <w:ins w:id="951" w:author="Żelazna Jolanta" w:date="2025-10-27T10:22:00Z"/>
          <w:trPrChange w:id="952" w:author="Żelazna Jolanta" w:date="2025-10-27T10:24:00Z" w16du:dateUtc="2025-10-27T09:24:00Z">
            <w:trPr>
              <w:gridAfter w:val="0"/>
              <w:trHeight w:val="338"/>
              <w:jc w:val="center"/>
            </w:trPr>
          </w:trPrChange>
        </w:trPr>
        <w:tc>
          <w:tcPr>
            <w:tcW w:w="2268" w:type="dxa"/>
            <w:vAlign w:val="center"/>
            <w:tcPrChange w:id="953" w:author="Żelazna Jolanta" w:date="2025-10-27T10:24:00Z" w16du:dateUtc="2025-10-27T09:24:00Z">
              <w:tcPr>
                <w:tcW w:w="1565" w:type="dxa"/>
                <w:vAlign w:val="center"/>
              </w:tcPr>
            </w:tcPrChange>
          </w:tcPr>
          <w:p w14:paraId="2C929B05" w14:textId="77777777" w:rsidR="00564E5B" w:rsidRPr="003572E1" w:rsidRDefault="00564E5B">
            <w:pPr>
              <w:spacing w:before="40" w:line="360" w:lineRule="auto"/>
              <w:jc w:val="center"/>
              <w:rPr>
                <w:ins w:id="954" w:author="Żelazna Jolanta" w:date="2025-10-27T10:22:00Z" w16du:dateUtc="2025-10-27T09:22:00Z"/>
                <w:rFonts w:ascii="Aptos" w:hAnsi="Aptos" w:cs="Arial"/>
                <w:sz w:val="18"/>
                <w:szCs w:val="18"/>
                <w:rPrChange w:id="955" w:author="Mirońska Agnieszka" w:date="2025-12-02T10:30:00Z" w16du:dateUtc="2025-12-02T09:30:00Z">
                  <w:rPr>
                    <w:ins w:id="956" w:author="Żelazna Jolanta" w:date="2025-10-27T10:22:00Z" w16du:dateUtc="2025-10-27T09:22:00Z"/>
                    <w:rFonts w:ascii="Arial Narrow" w:hAnsi="Arial Narrow" w:cs="Arial"/>
                    <w:sz w:val="18"/>
                    <w:szCs w:val="18"/>
                  </w:rPr>
                </w:rPrChange>
              </w:rPr>
              <w:pPrChange w:id="957" w:author="Żelazna Jolanta" w:date="2025-10-27T10:25:00Z" w16du:dateUtc="2025-10-27T09:25:00Z">
                <w:pPr>
                  <w:spacing w:before="40" w:line="360" w:lineRule="auto"/>
                  <w:jc w:val="both"/>
                </w:pPr>
              </w:pPrChange>
            </w:pPr>
            <w:ins w:id="958" w:author="Żelazna Jolanta" w:date="2025-10-27T10:22:00Z" w16du:dateUtc="2025-10-27T09:22:00Z">
              <w:r w:rsidRPr="003572E1">
                <w:rPr>
                  <w:rFonts w:ascii="Aptos" w:hAnsi="Aptos" w:cs="Arial"/>
                  <w:sz w:val="18"/>
                  <w:szCs w:val="18"/>
                  <w:rPrChange w:id="959" w:author="Mirońska Agnieszka" w:date="2025-12-02T10:30:00Z" w16du:dateUtc="2025-12-02T09:30:00Z">
                    <w:rPr>
                      <w:rFonts w:ascii="Arial Narrow" w:hAnsi="Arial Narrow" w:cs="Arial"/>
                      <w:sz w:val="18"/>
                      <w:szCs w:val="18"/>
                    </w:rPr>
                  </w:rPrChange>
                </w:rPr>
                <w:fldChar w:fldCharType="begin">
                  <w:ffData>
                    <w:name w:val="Wybór11"/>
                    <w:enabled/>
                    <w:calcOnExit w:val="0"/>
                    <w:checkBox>
                      <w:size w:val="18"/>
                      <w:default w:val="0"/>
                    </w:checkBox>
                  </w:ffData>
                </w:fldChar>
              </w:r>
              <w:r w:rsidRPr="003572E1">
                <w:rPr>
                  <w:rFonts w:ascii="Aptos" w:hAnsi="Aptos" w:cs="Arial"/>
                  <w:sz w:val="18"/>
                  <w:szCs w:val="18"/>
                  <w:rPrChange w:id="960" w:author="Mirońska Agnieszka" w:date="2025-12-02T10:30:00Z" w16du:dateUtc="2025-12-02T09:30:00Z">
                    <w:rPr>
                      <w:rFonts w:ascii="Arial Narrow" w:hAnsi="Arial Narrow" w:cs="Arial"/>
                      <w:sz w:val="18"/>
                      <w:szCs w:val="18"/>
                    </w:rPr>
                  </w:rPrChange>
                </w:rPr>
                <w:instrText xml:space="preserve"> FORMCHECKBOX </w:instrText>
              </w:r>
              <w:r w:rsidRPr="003572E1">
                <w:rPr>
                  <w:rFonts w:ascii="Aptos" w:hAnsi="Aptos" w:cs="Arial"/>
                  <w:sz w:val="18"/>
                  <w:szCs w:val="18"/>
                  <w:rPrChange w:id="961" w:author="Mirońska Agnieszka" w:date="2025-12-02T10:30:00Z" w16du:dateUtc="2025-12-02T09:30:00Z">
                    <w:rPr>
                      <w:rFonts w:ascii="Arial Narrow" w:hAnsi="Arial Narrow" w:cs="Arial"/>
                      <w:sz w:val="18"/>
                      <w:szCs w:val="18"/>
                    </w:rPr>
                  </w:rPrChange>
                </w:rPr>
              </w:r>
              <w:r w:rsidRPr="003572E1">
                <w:rPr>
                  <w:rFonts w:ascii="Aptos" w:hAnsi="Aptos" w:cs="Arial"/>
                  <w:sz w:val="18"/>
                  <w:szCs w:val="18"/>
                  <w:rPrChange w:id="962" w:author="Mirońska Agnieszka" w:date="2025-12-02T10:30:00Z" w16du:dateUtc="2025-12-02T09:30:00Z">
                    <w:rPr>
                      <w:rFonts w:ascii="Arial Narrow" w:hAnsi="Arial Narrow" w:cs="Arial"/>
                      <w:sz w:val="18"/>
                      <w:szCs w:val="18"/>
                    </w:rPr>
                  </w:rPrChange>
                </w:rPr>
                <w:fldChar w:fldCharType="separate"/>
              </w:r>
              <w:r w:rsidRPr="003572E1">
                <w:rPr>
                  <w:rFonts w:ascii="Aptos" w:hAnsi="Aptos" w:cs="Arial"/>
                  <w:sz w:val="18"/>
                  <w:szCs w:val="18"/>
                  <w:rPrChange w:id="963" w:author="Mirońska Agnieszka" w:date="2025-12-02T10:30:00Z" w16du:dateUtc="2025-12-02T09:30:00Z">
                    <w:rPr>
                      <w:rFonts w:ascii="Arial Narrow" w:hAnsi="Arial Narrow" w:cs="Arial"/>
                      <w:sz w:val="18"/>
                      <w:szCs w:val="18"/>
                    </w:rPr>
                  </w:rPrChange>
                </w:rPr>
                <w:fldChar w:fldCharType="end"/>
              </w:r>
            </w:ins>
          </w:p>
        </w:tc>
        <w:tc>
          <w:tcPr>
            <w:tcW w:w="2835" w:type="dxa"/>
            <w:vAlign w:val="center"/>
            <w:tcPrChange w:id="964" w:author="Żelazna Jolanta" w:date="2025-10-27T10:24:00Z" w16du:dateUtc="2025-10-27T09:24:00Z">
              <w:tcPr>
                <w:tcW w:w="1565" w:type="dxa"/>
                <w:gridSpan w:val="2"/>
                <w:vAlign w:val="center"/>
              </w:tcPr>
            </w:tcPrChange>
          </w:tcPr>
          <w:p w14:paraId="0F51CAEA" w14:textId="3AA913E3" w:rsidR="00564E5B" w:rsidRPr="003572E1" w:rsidRDefault="00564E5B" w:rsidP="00EE552F">
            <w:pPr>
              <w:spacing w:before="40" w:line="360" w:lineRule="auto"/>
              <w:jc w:val="both"/>
              <w:rPr>
                <w:ins w:id="965" w:author="Żelazna Jolanta" w:date="2025-10-27T10:22:00Z" w16du:dateUtc="2025-10-27T09:22:00Z"/>
                <w:rFonts w:ascii="Aptos" w:hAnsi="Aptos" w:cs="Arial"/>
                <w:sz w:val="18"/>
                <w:szCs w:val="18"/>
                <w:rPrChange w:id="966" w:author="Mirońska Agnieszka" w:date="2025-12-02T10:30:00Z" w16du:dateUtc="2025-12-02T09:30:00Z">
                  <w:rPr>
                    <w:ins w:id="967" w:author="Żelazna Jolanta" w:date="2025-10-27T10:22:00Z" w16du:dateUtc="2025-10-27T09:22:00Z"/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ins w:id="968" w:author="Żelazna Jolanta" w:date="2025-10-27T10:25:00Z" w16du:dateUtc="2025-10-27T09:25:00Z">
              <w:r w:rsidRPr="003572E1">
                <w:rPr>
                  <w:rFonts w:ascii="Aptos" w:hAnsi="Aptos" w:cs="Arial"/>
                  <w:sz w:val="18"/>
                  <w:szCs w:val="18"/>
                  <w:rPrChange w:id="969" w:author="Mirońska Agnieszka" w:date="2025-12-02T10:30:00Z" w16du:dateUtc="2025-12-02T09:30:00Z">
                    <w:rPr>
                      <w:rFonts w:ascii="Arial Narrow" w:hAnsi="Arial Narrow" w:cs="Arial"/>
                      <w:sz w:val="18"/>
                      <w:szCs w:val="18"/>
                    </w:rPr>
                  </w:rPrChange>
                </w:rPr>
                <w:t xml:space="preserve">Oddział w Toruniu </w:t>
              </w:r>
            </w:ins>
          </w:p>
        </w:tc>
      </w:tr>
      <w:tr w:rsidR="00564E5B" w:rsidRPr="003572E1" w14:paraId="7860DA5C" w14:textId="77777777" w:rsidTr="00564E5B">
        <w:trPr>
          <w:trHeight w:val="338"/>
          <w:jc w:val="center"/>
          <w:ins w:id="970" w:author="Żelazna Jolanta" w:date="2025-10-27T10:22:00Z"/>
          <w:trPrChange w:id="971" w:author="Żelazna Jolanta" w:date="2025-10-27T10:24:00Z" w16du:dateUtc="2025-10-27T09:24:00Z">
            <w:trPr>
              <w:gridAfter w:val="0"/>
              <w:trHeight w:val="338"/>
              <w:jc w:val="center"/>
            </w:trPr>
          </w:trPrChange>
        </w:trPr>
        <w:tc>
          <w:tcPr>
            <w:tcW w:w="2268" w:type="dxa"/>
            <w:vAlign w:val="center"/>
            <w:tcPrChange w:id="972" w:author="Żelazna Jolanta" w:date="2025-10-27T10:24:00Z" w16du:dateUtc="2025-10-27T09:24:00Z">
              <w:tcPr>
                <w:tcW w:w="1565" w:type="dxa"/>
                <w:vAlign w:val="center"/>
              </w:tcPr>
            </w:tcPrChange>
          </w:tcPr>
          <w:p w14:paraId="300E0A30" w14:textId="77777777" w:rsidR="00564E5B" w:rsidRPr="003572E1" w:rsidRDefault="00564E5B">
            <w:pPr>
              <w:spacing w:before="40" w:line="360" w:lineRule="auto"/>
              <w:jc w:val="center"/>
              <w:rPr>
                <w:ins w:id="973" w:author="Żelazna Jolanta" w:date="2025-10-27T10:22:00Z" w16du:dateUtc="2025-10-27T09:22:00Z"/>
                <w:rFonts w:ascii="Aptos" w:hAnsi="Aptos" w:cs="Arial"/>
                <w:sz w:val="18"/>
                <w:szCs w:val="18"/>
                <w:rPrChange w:id="974" w:author="Mirońska Agnieszka" w:date="2025-12-02T10:30:00Z" w16du:dateUtc="2025-12-02T09:30:00Z">
                  <w:rPr>
                    <w:ins w:id="975" w:author="Żelazna Jolanta" w:date="2025-10-27T10:22:00Z" w16du:dateUtc="2025-10-27T09:22:00Z"/>
                    <w:rFonts w:ascii="Arial Narrow" w:hAnsi="Arial Narrow" w:cs="Arial"/>
                    <w:sz w:val="18"/>
                    <w:szCs w:val="18"/>
                  </w:rPr>
                </w:rPrChange>
              </w:rPr>
              <w:pPrChange w:id="976" w:author="Żelazna Jolanta" w:date="2025-10-27T10:25:00Z" w16du:dateUtc="2025-10-27T09:25:00Z">
                <w:pPr>
                  <w:spacing w:before="40" w:line="360" w:lineRule="auto"/>
                  <w:jc w:val="both"/>
                </w:pPr>
              </w:pPrChange>
            </w:pPr>
            <w:ins w:id="977" w:author="Żelazna Jolanta" w:date="2025-10-27T10:22:00Z" w16du:dateUtc="2025-10-27T09:22:00Z">
              <w:r w:rsidRPr="003572E1">
                <w:rPr>
                  <w:rFonts w:ascii="Aptos" w:hAnsi="Aptos" w:cs="Arial"/>
                  <w:sz w:val="18"/>
                  <w:szCs w:val="18"/>
                  <w:rPrChange w:id="978" w:author="Mirońska Agnieszka" w:date="2025-12-02T10:30:00Z" w16du:dateUtc="2025-12-02T09:30:00Z">
                    <w:rPr>
                      <w:rFonts w:ascii="Arial Narrow" w:hAnsi="Arial Narrow" w:cs="Arial"/>
                      <w:sz w:val="18"/>
                      <w:szCs w:val="18"/>
                    </w:rPr>
                  </w:rPrChange>
                </w:rPr>
                <w:fldChar w:fldCharType="begin">
                  <w:ffData>
                    <w:name w:val="Wybór13"/>
                    <w:enabled/>
                    <w:calcOnExit w:val="0"/>
                    <w:checkBox>
                      <w:size w:val="18"/>
                      <w:default w:val="0"/>
                    </w:checkBox>
                  </w:ffData>
                </w:fldChar>
              </w:r>
              <w:r w:rsidRPr="003572E1">
                <w:rPr>
                  <w:rFonts w:ascii="Aptos" w:hAnsi="Aptos" w:cs="Arial"/>
                  <w:sz w:val="18"/>
                  <w:szCs w:val="18"/>
                  <w:rPrChange w:id="979" w:author="Mirońska Agnieszka" w:date="2025-12-02T10:30:00Z" w16du:dateUtc="2025-12-02T09:30:00Z">
                    <w:rPr>
                      <w:rFonts w:ascii="Arial Narrow" w:hAnsi="Arial Narrow" w:cs="Arial"/>
                      <w:sz w:val="18"/>
                      <w:szCs w:val="18"/>
                    </w:rPr>
                  </w:rPrChange>
                </w:rPr>
                <w:instrText xml:space="preserve"> FORMCHECKBOX </w:instrText>
              </w:r>
              <w:r w:rsidRPr="003572E1">
                <w:rPr>
                  <w:rFonts w:ascii="Aptos" w:hAnsi="Aptos" w:cs="Arial"/>
                  <w:sz w:val="18"/>
                  <w:szCs w:val="18"/>
                  <w:rPrChange w:id="980" w:author="Mirońska Agnieszka" w:date="2025-12-02T10:30:00Z" w16du:dateUtc="2025-12-02T09:30:00Z">
                    <w:rPr>
                      <w:rFonts w:ascii="Arial Narrow" w:hAnsi="Arial Narrow" w:cs="Arial"/>
                      <w:sz w:val="18"/>
                      <w:szCs w:val="18"/>
                    </w:rPr>
                  </w:rPrChange>
                </w:rPr>
              </w:r>
              <w:r w:rsidRPr="003572E1">
                <w:rPr>
                  <w:rFonts w:ascii="Aptos" w:hAnsi="Aptos" w:cs="Arial"/>
                  <w:sz w:val="18"/>
                  <w:szCs w:val="18"/>
                  <w:rPrChange w:id="981" w:author="Mirońska Agnieszka" w:date="2025-12-02T10:30:00Z" w16du:dateUtc="2025-12-02T09:30:00Z">
                    <w:rPr>
                      <w:rFonts w:ascii="Arial Narrow" w:hAnsi="Arial Narrow" w:cs="Arial"/>
                      <w:sz w:val="18"/>
                      <w:szCs w:val="18"/>
                    </w:rPr>
                  </w:rPrChange>
                </w:rPr>
                <w:fldChar w:fldCharType="separate"/>
              </w:r>
              <w:r w:rsidRPr="003572E1">
                <w:rPr>
                  <w:rFonts w:ascii="Aptos" w:hAnsi="Aptos" w:cs="Arial"/>
                  <w:sz w:val="18"/>
                  <w:szCs w:val="18"/>
                  <w:rPrChange w:id="982" w:author="Mirońska Agnieszka" w:date="2025-12-02T10:30:00Z" w16du:dateUtc="2025-12-02T09:30:00Z">
                    <w:rPr>
                      <w:rFonts w:ascii="Arial Narrow" w:hAnsi="Arial Narrow" w:cs="Arial"/>
                      <w:sz w:val="18"/>
                      <w:szCs w:val="18"/>
                    </w:rPr>
                  </w:rPrChange>
                </w:rPr>
                <w:fldChar w:fldCharType="end"/>
              </w:r>
            </w:ins>
          </w:p>
        </w:tc>
        <w:tc>
          <w:tcPr>
            <w:tcW w:w="2835" w:type="dxa"/>
            <w:vAlign w:val="center"/>
            <w:tcPrChange w:id="983" w:author="Żelazna Jolanta" w:date="2025-10-27T10:24:00Z" w16du:dateUtc="2025-10-27T09:24:00Z">
              <w:tcPr>
                <w:tcW w:w="1565" w:type="dxa"/>
                <w:gridSpan w:val="2"/>
                <w:vAlign w:val="center"/>
              </w:tcPr>
            </w:tcPrChange>
          </w:tcPr>
          <w:p w14:paraId="25A9A663" w14:textId="495F2976" w:rsidR="00564E5B" w:rsidRPr="003572E1" w:rsidRDefault="00564E5B" w:rsidP="00EE552F">
            <w:pPr>
              <w:spacing w:before="40" w:line="360" w:lineRule="auto"/>
              <w:jc w:val="both"/>
              <w:rPr>
                <w:ins w:id="984" w:author="Żelazna Jolanta" w:date="2025-10-27T10:22:00Z" w16du:dateUtc="2025-10-27T09:22:00Z"/>
                <w:rFonts w:ascii="Aptos" w:hAnsi="Aptos" w:cs="Arial"/>
                <w:sz w:val="18"/>
                <w:szCs w:val="18"/>
                <w:rPrChange w:id="985" w:author="Mirońska Agnieszka" w:date="2025-12-02T10:30:00Z" w16du:dateUtc="2025-12-02T09:30:00Z">
                  <w:rPr>
                    <w:ins w:id="986" w:author="Żelazna Jolanta" w:date="2025-10-27T10:22:00Z" w16du:dateUtc="2025-10-27T09:22:00Z"/>
                    <w:rFonts w:ascii="Arial Narrow" w:hAnsi="Arial Narrow" w:cs="Arial"/>
                    <w:sz w:val="18"/>
                    <w:szCs w:val="18"/>
                  </w:rPr>
                </w:rPrChange>
              </w:rPr>
            </w:pPr>
            <w:ins w:id="987" w:author="Żelazna Jolanta" w:date="2025-10-27T10:25:00Z" w16du:dateUtc="2025-10-27T09:25:00Z">
              <w:r w:rsidRPr="003572E1">
                <w:rPr>
                  <w:rFonts w:ascii="Aptos" w:hAnsi="Aptos" w:cs="Arial"/>
                  <w:sz w:val="18"/>
                  <w:szCs w:val="18"/>
                  <w:rPrChange w:id="988" w:author="Mirońska Agnieszka" w:date="2025-12-02T10:30:00Z" w16du:dateUtc="2025-12-02T09:30:00Z">
                    <w:rPr>
                      <w:rFonts w:ascii="Arial Narrow" w:hAnsi="Arial Narrow" w:cs="Arial"/>
                      <w:sz w:val="18"/>
                      <w:szCs w:val="18"/>
                    </w:rPr>
                  </w:rPrChange>
                </w:rPr>
                <w:t>Oddział w Koszalinie</w:t>
              </w:r>
            </w:ins>
          </w:p>
        </w:tc>
      </w:tr>
      <w:bookmarkEnd w:id="819"/>
    </w:tbl>
    <w:p w14:paraId="411A3962" w14:textId="77777777" w:rsidR="00564E5B" w:rsidRPr="003572E1" w:rsidRDefault="00564E5B" w:rsidP="00FA4F92">
      <w:pPr>
        <w:tabs>
          <w:tab w:val="left" w:pos="170"/>
        </w:tabs>
        <w:ind w:right="-777"/>
        <w:jc w:val="both"/>
        <w:rPr>
          <w:rFonts w:ascii="Aptos" w:hAnsi="Aptos" w:cs="Arial"/>
          <w:bCs/>
          <w:sz w:val="16"/>
          <w:szCs w:val="16"/>
          <w:rPrChange w:id="989" w:author="Mirońska Agnieszka" w:date="2025-12-02T10:30:00Z" w16du:dateUtc="2025-12-02T09:30:00Z">
            <w:rPr>
              <w:rFonts w:ascii="Arial Narrow" w:hAnsi="Arial Narrow" w:cs="Arial"/>
              <w:bCs/>
              <w:sz w:val="16"/>
              <w:szCs w:val="16"/>
            </w:rPr>
          </w:rPrChange>
        </w:rPr>
      </w:pPr>
    </w:p>
    <w:p w14:paraId="73092771" w14:textId="09262BE1" w:rsidR="00F7055C" w:rsidRPr="003572E1" w:rsidRDefault="00F7055C" w:rsidP="00FA4F92">
      <w:pPr>
        <w:tabs>
          <w:tab w:val="left" w:pos="170"/>
          <w:tab w:val="left" w:pos="7880"/>
        </w:tabs>
        <w:ind w:right="-777"/>
        <w:jc w:val="both"/>
        <w:rPr>
          <w:rFonts w:ascii="Aptos" w:hAnsi="Aptos" w:cs="Arial"/>
          <w:bCs/>
          <w:sz w:val="16"/>
          <w:szCs w:val="16"/>
          <w:rPrChange w:id="990" w:author="Mirońska Agnieszka" w:date="2025-12-02T10:30:00Z" w16du:dateUtc="2025-12-02T09:30:00Z">
            <w:rPr>
              <w:rFonts w:ascii="Arial Narrow" w:hAnsi="Arial Narrow" w:cs="Arial"/>
              <w:bCs/>
              <w:sz w:val="16"/>
              <w:szCs w:val="16"/>
            </w:rPr>
          </w:rPrChange>
        </w:rPr>
      </w:pPr>
      <w:r w:rsidRPr="003572E1">
        <w:rPr>
          <w:rFonts w:ascii="Aptos" w:hAnsi="Aptos" w:cs="Arial"/>
          <w:bCs/>
          <w:sz w:val="16"/>
          <w:szCs w:val="16"/>
          <w:rPrChange w:id="991" w:author="Mirońska Agnieszka" w:date="2025-12-02T10:30:00Z" w16du:dateUtc="2025-12-02T09:30:00Z">
            <w:rPr>
              <w:rFonts w:ascii="Arial Narrow" w:hAnsi="Arial Narrow" w:cs="Arial"/>
              <w:bCs/>
              <w:sz w:val="16"/>
              <w:szCs w:val="16"/>
            </w:rPr>
          </w:rPrChange>
        </w:rPr>
        <w:t xml:space="preserve">    </w:t>
      </w:r>
    </w:p>
    <w:p w14:paraId="413B0413" w14:textId="1837F1CC" w:rsidR="00F7055C" w:rsidRPr="003572E1" w:rsidRDefault="00F7055C" w:rsidP="00184ECE">
      <w:pPr>
        <w:tabs>
          <w:tab w:val="left" w:pos="-360"/>
        </w:tabs>
        <w:spacing w:before="20"/>
        <w:ind w:right="-777"/>
        <w:jc w:val="both"/>
        <w:rPr>
          <w:rFonts w:ascii="Aptos" w:hAnsi="Aptos" w:cs="Arial"/>
          <w:sz w:val="16"/>
          <w:szCs w:val="16"/>
          <w:vertAlign w:val="subscript"/>
          <w:rPrChange w:id="992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</w:pPr>
      <w:r w:rsidRPr="003572E1">
        <w:rPr>
          <w:rFonts w:ascii="Aptos" w:hAnsi="Aptos" w:cs="Arial"/>
          <w:sz w:val="16"/>
          <w:szCs w:val="16"/>
          <w:vertAlign w:val="subscript"/>
          <w:rPrChange w:id="993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>…………………………………..........................................</w:t>
      </w:r>
      <w:r w:rsidRPr="003572E1">
        <w:rPr>
          <w:rFonts w:ascii="Aptos" w:hAnsi="Aptos" w:cs="Arial"/>
          <w:sz w:val="16"/>
          <w:szCs w:val="16"/>
          <w:vertAlign w:val="subscript"/>
          <w:rPrChange w:id="994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Pr="003572E1">
        <w:rPr>
          <w:rFonts w:ascii="Aptos" w:hAnsi="Aptos" w:cs="Arial"/>
          <w:sz w:val="16"/>
          <w:szCs w:val="16"/>
          <w:vertAlign w:val="subscript"/>
          <w:rPrChange w:id="995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Pr="003572E1">
        <w:rPr>
          <w:rFonts w:ascii="Aptos" w:hAnsi="Aptos" w:cs="Arial"/>
          <w:sz w:val="16"/>
          <w:szCs w:val="16"/>
          <w:vertAlign w:val="subscript"/>
          <w:rPrChange w:id="996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Pr="003572E1">
        <w:rPr>
          <w:rFonts w:ascii="Aptos" w:hAnsi="Aptos" w:cs="Arial"/>
          <w:sz w:val="16"/>
          <w:szCs w:val="16"/>
          <w:vertAlign w:val="subscript"/>
          <w:rPrChange w:id="997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Pr="003572E1">
        <w:rPr>
          <w:rFonts w:ascii="Aptos" w:hAnsi="Aptos" w:cs="Arial"/>
          <w:sz w:val="16"/>
          <w:szCs w:val="16"/>
          <w:vertAlign w:val="subscript"/>
          <w:rPrChange w:id="998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Pr="003572E1">
        <w:rPr>
          <w:rFonts w:ascii="Aptos" w:hAnsi="Aptos" w:cs="Arial"/>
          <w:sz w:val="16"/>
          <w:szCs w:val="16"/>
          <w:vertAlign w:val="subscript"/>
          <w:rPrChange w:id="999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Pr="003572E1">
        <w:rPr>
          <w:rFonts w:ascii="Aptos" w:hAnsi="Aptos" w:cs="Arial"/>
          <w:sz w:val="16"/>
          <w:szCs w:val="16"/>
          <w:vertAlign w:val="subscript"/>
          <w:rPrChange w:id="1000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Pr="003572E1">
        <w:rPr>
          <w:rFonts w:ascii="Aptos" w:hAnsi="Aptos" w:cs="Arial"/>
          <w:sz w:val="16"/>
          <w:szCs w:val="16"/>
          <w:vertAlign w:val="subscript"/>
          <w:rPrChange w:id="1001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Pr="003572E1">
        <w:rPr>
          <w:rFonts w:ascii="Aptos" w:hAnsi="Aptos" w:cs="Arial"/>
          <w:sz w:val="16"/>
          <w:szCs w:val="16"/>
          <w:vertAlign w:val="subscript"/>
          <w:rPrChange w:id="1002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Pr="003572E1">
        <w:rPr>
          <w:rFonts w:ascii="Aptos" w:hAnsi="Aptos" w:cs="Arial"/>
          <w:sz w:val="16"/>
          <w:szCs w:val="16"/>
          <w:vertAlign w:val="subscript"/>
          <w:rPrChange w:id="1003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Pr="003572E1">
        <w:rPr>
          <w:rFonts w:ascii="Aptos" w:hAnsi="Aptos" w:cs="Arial"/>
          <w:sz w:val="16"/>
          <w:szCs w:val="16"/>
          <w:vertAlign w:val="subscript"/>
          <w:rPrChange w:id="1004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</w:r>
      <w:r w:rsidRPr="003572E1">
        <w:rPr>
          <w:rFonts w:ascii="Aptos" w:hAnsi="Aptos" w:cs="Arial"/>
          <w:sz w:val="16"/>
          <w:szCs w:val="16"/>
          <w:vertAlign w:val="subscript"/>
          <w:rPrChange w:id="1005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  <w:t xml:space="preserve">                                            </w:t>
      </w:r>
      <w:r w:rsidRPr="003572E1">
        <w:rPr>
          <w:rFonts w:ascii="Aptos" w:hAnsi="Aptos" w:cs="Arial"/>
          <w:sz w:val="16"/>
          <w:szCs w:val="16"/>
          <w:vertAlign w:val="subscript"/>
          <w:rPrChange w:id="1006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  <w:vertAlign w:val="subscript"/>
            </w:rPr>
          </w:rPrChange>
        </w:rPr>
        <w:tab/>
        <w:t>……………………………………………..............................................................................................................................</w:t>
      </w:r>
    </w:p>
    <w:p w14:paraId="101827A5" w14:textId="70EEF848" w:rsidR="00F7055C" w:rsidRPr="003572E1" w:rsidRDefault="00F7055C" w:rsidP="00184ECE">
      <w:pPr>
        <w:tabs>
          <w:tab w:val="left" w:pos="170"/>
        </w:tabs>
        <w:ind w:right="-777"/>
        <w:jc w:val="both"/>
        <w:rPr>
          <w:rFonts w:ascii="Aptos" w:hAnsi="Aptos" w:cs="Arial"/>
          <w:sz w:val="16"/>
          <w:szCs w:val="16"/>
          <w:rPrChange w:id="1007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</w:pPr>
      <w:r w:rsidRPr="003572E1">
        <w:rPr>
          <w:rFonts w:ascii="Aptos" w:hAnsi="Aptos" w:cs="Arial"/>
          <w:sz w:val="16"/>
          <w:szCs w:val="16"/>
          <w:rPrChange w:id="1008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  <w:t xml:space="preserve">             miejscowość, data                                                                                                     podpis przedstawiciela Podmiotu zgodnie z zasadami reprezentacji</w:t>
      </w:r>
    </w:p>
    <w:p w14:paraId="75552D95" w14:textId="77777777" w:rsidR="004031BF" w:rsidRPr="003572E1" w:rsidRDefault="004031BF" w:rsidP="00184ECE">
      <w:pPr>
        <w:ind w:left="1021" w:right="-539"/>
        <w:jc w:val="both"/>
        <w:rPr>
          <w:rFonts w:ascii="Aptos" w:hAnsi="Aptos"/>
          <w:i/>
          <w:sz w:val="18"/>
          <w:u w:val="single"/>
          <w:rPrChange w:id="1009" w:author="Mirońska Agnieszka" w:date="2025-12-02T10:30:00Z" w16du:dateUtc="2025-12-02T09:30:00Z">
            <w:rPr>
              <w:rFonts w:ascii="Arial Narrow" w:hAnsi="Arial Narrow"/>
              <w:i/>
              <w:sz w:val="18"/>
              <w:u w:val="single"/>
            </w:rPr>
          </w:rPrChange>
        </w:rPr>
      </w:pPr>
    </w:p>
    <w:p w14:paraId="47362D98" w14:textId="77777777" w:rsidR="004031BF" w:rsidRPr="003572E1" w:rsidRDefault="004031BF">
      <w:pPr>
        <w:ind w:left="1021" w:right="-2"/>
        <w:jc w:val="both"/>
        <w:rPr>
          <w:rFonts w:ascii="Aptos" w:hAnsi="Aptos"/>
          <w:i/>
          <w:sz w:val="18"/>
          <w:u w:val="single"/>
          <w:rPrChange w:id="1010" w:author="Mirońska Agnieszka" w:date="2025-12-02T10:30:00Z" w16du:dateUtc="2025-12-02T09:30:00Z">
            <w:rPr>
              <w:rFonts w:ascii="Arial Narrow" w:hAnsi="Arial Narrow"/>
              <w:i/>
              <w:sz w:val="18"/>
              <w:u w:val="single"/>
            </w:rPr>
          </w:rPrChange>
        </w:rPr>
        <w:pPrChange w:id="1011" w:author="Chmielewska Aleksandra (01006342)" w:date="2025-08-04T11:38:00Z" w16du:dateUtc="2025-08-04T09:38:00Z">
          <w:pPr>
            <w:ind w:left="1021" w:right="-539"/>
            <w:jc w:val="both"/>
          </w:pPr>
        </w:pPrChange>
      </w:pPr>
    </w:p>
    <w:p w14:paraId="4362F629" w14:textId="4B971A4C" w:rsidR="004031BF" w:rsidRPr="003572E1" w:rsidRDefault="004031BF" w:rsidP="00FA4F92">
      <w:pPr>
        <w:ind w:left="1021" w:right="-539" w:hanging="1021"/>
        <w:jc w:val="both"/>
        <w:rPr>
          <w:rFonts w:ascii="Aptos" w:hAnsi="Aptos" w:cs="Arial"/>
          <w:b/>
          <w:bCs/>
          <w:iCs/>
          <w:sz w:val="18"/>
          <w:szCs w:val="18"/>
          <w:u w:val="single"/>
          <w:rPrChange w:id="1012" w:author="Mirońska Agnieszka" w:date="2025-12-02T10:30:00Z" w16du:dateUtc="2025-12-02T09:30:00Z">
            <w:rPr>
              <w:rFonts w:ascii="Arial Narrow" w:hAnsi="Arial Narrow" w:cs="Arial"/>
              <w:b/>
              <w:bCs/>
              <w:iCs/>
              <w:sz w:val="18"/>
              <w:szCs w:val="18"/>
              <w:u w:val="single"/>
            </w:rPr>
          </w:rPrChange>
        </w:rPr>
      </w:pPr>
      <w:r w:rsidRPr="003572E1">
        <w:rPr>
          <w:rFonts w:ascii="Aptos" w:hAnsi="Aptos" w:cs="Arial"/>
          <w:b/>
          <w:bCs/>
          <w:iCs/>
          <w:sz w:val="18"/>
          <w:szCs w:val="18"/>
          <w:u w:val="single"/>
          <w:rPrChange w:id="1013" w:author="Mirońska Agnieszka" w:date="2025-12-02T10:30:00Z" w16du:dateUtc="2025-12-02T09:30:00Z">
            <w:rPr>
              <w:rFonts w:ascii="Arial Narrow" w:hAnsi="Arial Narrow" w:cs="Arial"/>
              <w:b/>
              <w:bCs/>
              <w:iCs/>
              <w:sz w:val="18"/>
              <w:szCs w:val="18"/>
              <w:u w:val="single"/>
            </w:rPr>
          </w:rPrChange>
        </w:rPr>
        <w:t>Wymienione</w:t>
      </w:r>
      <w:r w:rsidRPr="003572E1">
        <w:rPr>
          <w:rFonts w:ascii="Aptos" w:hAnsi="Aptos"/>
          <w:b/>
          <w:sz w:val="18"/>
          <w:u w:val="single"/>
          <w:rPrChange w:id="1014" w:author="Mirońska Agnieszka" w:date="2025-12-02T10:30:00Z" w16du:dateUtc="2025-12-02T09:30:00Z">
            <w:rPr>
              <w:rFonts w:ascii="Arial Narrow" w:hAnsi="Arial Narrow"/>
              <w:b/>
              <w:sz w:val="18"/>
              <w:u w:val="single"/>
            </w:rPr>
          </w:rPrChange>
        </w:rPr>
        <w:t xml:space="preserve"> dokumenty </w:t>
      </w:r>
      <w:r w:rsidRPr="003572E1">
        <w:rPr>
          <w:rFonts w:ascii="Aptos" w:hAnsi="Aptos" w:cs="Arial"/>
          <w:b/>
          <w:bCs/>
          <w:iCs/>
          <w:sz w:val="18"/>
          <w:szCs w:val="18"/>
          <w:u w:val="single"/>
          <w:rPrChange w:id="1015" w:author="Mirońska Agnieszka" w:date="2025-12-02T10:30:00Z" w16du:dateUtc="2025-12-02T09:30:00Z">
            <w:rPr>
              <w:rFonts w:ascii="Arial Narrow" w:hAnsi="Arial Narrow" w:cs="Arial"/>
              <w:b/>
              <w:bCs/>
              <w:iCs/>
              <w:sz w:val="18"/>
              <w:szCs w:val="18"/>
              <w:u w:val="single"/>
            </w:rPr>
          </w:rPrChange>
        </w:rPr>
        <w:t xml:space="preserve">poniżej: </w:t>
      </w:r>
    </w:p>
    <w:p w14:paraId="40E5E4B7" w14:textId="7ED8AB2D" w:rsidR="004031BF" w:rsidRPr="003572E1" w:rsidDel="00AF4F54" w:rsidRDefault="004031BF" w:rsidP="00FA4F92">
      <w:pPr>
        <w:pStyle w:val="Akapitzlist"/>
        <w:numPr>
          <w:ilvl w:val="0"/>
          <w:numId w:val="57"/>
        </w:numPr>
        <w:ind w:left="284" w:right="-539" w:hanging="284"/>
        <w:jc w:val="both"/>
        <w:rPr>
          <w:del w:id="1016" w:author="Chmielewska Aleksandra (01006342)" w:date="2025-08-04T11:38:00Z" w16du:dateUtc="2025-08-04T09:38:00Z"/>
          <w:rFonts w:ascii="Aptos" w:hAnsi="Aptos" w:cs="Arial"/>
          <w:iCs/>
          <w:sz w:val="18"/>
          <w:szCs w:val="18"/>
          <w:rPrChange w:id="1017" w:author="Mirońska Agnieszka" w:date="2025-12-02T10:30:00Z" w16du:dateUtc="2025-12-02T09:30:00Z">
            <w:rPr>
              <w:del w:id="1018" w:author="Chmielewska Aleksandra (01006342)" w:date="2025-08-04T11:38:00Z" w16du:dateUtc="2025-08-04T09:38:00Z"/>
              <w:rFonts w:ascii="Arial Narrow" w:hAnsi="Arial Narrow" w:cs="Arial"/>
              <w:iCs/>
              <w:sz w:val="18"/>
              <w:szCs w:val="18"/>
            </w:rPr>
          </w:rPrChange>
        </w:rPr>
      </w:pPr>
      <w:r w:rsidRPr="003572E1">
        <w:rPr>
          <w:rFonts w:ascii="Aptos" w:hAnsi="Aptos" w:cs="Arial"/>
          <w:iCs/>
          <w:sz w:val="18"/>
          <w:szCs w:val="18"/>
          <w:rPrChange w:id="1019" w:author="Mirońska Agnieszka" w:date="2025-12-02T10:30:00Z" w16du:dateUtc="2025-12-02T09:30:00Z">
            <w:rPr>
              <w:rFonts w:ascii="Arial Narrow" w:hAnsi="Arial Narrow" w:cs="Arial"/>
              <w:iCs/>
              <w:sz w:val="18"/>
              <w:szCs w:val="18"/>
            </w:rPr>
          </w:rPrChange>
        </w:rPr>
        <w:t xml:space="preserve">składane w wersji papierowej </w:t>
      </w:r>
      <w:r w:rsidRPr="003572E1">
        <w:rPr>
          <w:rFonts w:ascii="Aptos" w:hAnsi="Aptos"/>
          <w:sz w:val="18"/>
          <w:rPrChange w:id="1020" w:author="Mirońska Agnieszka" w:date="2025-12-02T10:30:00Z" w16du:dateUtc="2025-12-02T09:30:00Z">
            <w:rPr>
              <w:rFonts w:ascii="Arial Narrow" w:hAnsi="Arial Narrow"/>
              <w:sz w:val="18"/>
            </w:rPr>
          </w:rPrChange>
        </w:rPr>
        <w:t>należy dostarczyć w formie oryginału lub kserokopii poświadczonej</w:t>
      </w:r>
      <w:r w:rsidRPr="003572E1">
        <w:rPr>
          <w:rFonts w:ascii="Aptos" w:hAnsi="Aptos" w:cs="Arial"/>
          <w:iCs/>
          <w:sz w:val="18"/>
          <w:szCs w:val="18"/>
          <w:rPrChange w:id="1021" w:author="Mirońska Agnieszka" w:date="2025-12-02T10:30:00Z" w16du:dateUtc="2025-12-02T09:30:00Z">
            <w:rPr>
              <w:rFonts w:ascii="Arial Narrow" w:hAnsi="Arial Narrow" w:cs="Arial"/>
              <w:iCs/>
              <w:sz w:val="18"/>
              <w:szCs w:val="18"/>
            </w:rPr>
          </w:rPrChange>
        </w:rPr>
        <w:t xml:space="preserve"> </w:t>
      </w:r>
      <w:r w:rsidRPr="003572E1">
        <w:rPr>
          <w:rFonts w:ascii="Aptos" w:hAnsi="Aptos"/>
          <w:sz w:val="18"/>
          <w:rPrChange w:id="1022" w:author="Mirońska Agnieszka" w:date="2025-12-02T10:30:00Z" w16du:dateUtc="2025-12-02T09:30:00Z">
            <w:rPr>
              <w:rFonts w:ascii="Arial Narrow" w:hAnsi="Arial Narrow"/>
              <w:sz w:val="18"/>
            </w:rPr>
          </w:rPrChange>
        </w:rPr>
        <w:t xml:space="preserve">za zgodność z oryginałem zgodnie </w:t>
      </w:r>
    </w:p>
    <w:p w14:paraId="4522C952" w14:textId="592BC7D2" w:rsidR="004031BF" w:rsidRPr="003572E1" w:rsidRDefault="004031BF">
      <w:pPr>
        <w:pStyle w:val="Akapitzlist"/>
        <w:numPr>
          <w:ilvl w:val="0"/>
          <w:numId w:val="57"/>
        </w:numPr>
        <w:ind w:left="284" w:right="-2" w:hanging="284"/>
        <w:jc w:val="both"/>
        <w:rPr>
          <w:rFonts w:ascii="Aptos" w:hAnsi="Aptos"/>
          <w:sz w:val="18"/>
          <w:rPrChange w:id="1023" w:author="Mirońska Agnieszka" w:date="2025-12-02T10:30:00Z" w16du:dateUtc="2025-12-02T09:30:00Z">
            <w:rPr/>
          </w:rPrChange>
        </w:rPr>
        <w:pPrChange w:id="1024" w:author="Chmielewska Aleksandra (01006342)" w:date="2025-08-04T11:38:00Z" w16du:dateUtc="2025-08-04T09:38:00Z">
          <w:pPr>
            <w:ind w:right="-539"/>
            <w:jc w:val="both"/>
          </w:pPr>
        </w:pPrChange>
      </w:pPr>
      <w:del w:id="1025" w:author="Chmielewska Aleksandra (01006342)" w:date="2025-08-04T11:38:00Z" w16du:dateUtc="2025-08-04T09:38:00Z">
        <w:r w:rsidRPr="003572E1" w:rsidDel="00AF4F54">
          <w:rPr>
            <w:rFonts w:ascii="Aptos" w:hAnsi="Aptos" w:cs="Arial"/>
            <w:iCs/>
            <w:sz w:val="18"/>
            <w:szCs w:val="18"/>
            <w:rPrChange w:id="1026" w:author="Mirońska Agnieszka" w:date="2025-12-02T10:30:00Z" w16du:dateUtc="2025-12-02T09:30:00Z">
              <w:rPr>
                <w:rFonts w:cs="Arial"/>
                <w:iCs/>
                <w:szCs w:val="18"/>
              </w:rPr>
            </w:rPrChange>
          </w:rPr>
          <w:delText xml:space="preserve">   </w:delText>
        </w:r>
      </w:del>
      <w:del w:id="1027" w:author="Chmielewska Aleksandra (01006342)" w:date="2025-08-04T11:37:00Z" w16du:dateUtc="2025-08-04T09:37:00Z">
        <w:r w:rsidRPr="003572E1" w:rsidDel="00AF4F54">
          <w:rPr>
            <w:rFonts w:ascii="Aptos" w:hAnsi="Aptos" w:cs="Arial"/>
            <w:iCs/>
            <w:sz w:val="18"/>
            <w:szCs w:val="18"/>
            <w:rPrChange w:id="1028" w:author="Mirońska Agnieszka" w:date="2025-12-02T10:30:00Z" w16du:dateUtc="2025-12-02T09:30:00Z">
              <w:rPr>
                <w:rFonts w:cs="Arial"/>
                <w:iCs/>
                <w:szCs w:val="18"/>
              </w:rPr>
            </w:rPrChange>
          </w:rPr>
          <w:delText xml:space="preserve">    </w:delText>
        </w:r>
      </w:del>
      <w:r w:rsidRPr="003572E1">
        <w:rPr>
          <w:rFonts w:ascii="Aptos" w:hAnsi="Aptos"/>
          <w:sz w:val="18"/>
          <w:rPrChange w:id="1029" w:author="Mirońska Agnieszka" w:date="2025-12-02T10:30:00Z" w16du:dateUtc="2025-12-02T09:30:00Z">
            <w:rPr/>
          </w:rPrChange>
        </w:rPr>
        <w:t>z zasadami reprezentacji określonych w dokumentach założycielskich Podmiotu</w:t>
      </w:r>
      <w:r w:rsidRPr="003572E1">
        <w:rPr>
          <w:rFonts w:ascii="Aptos" w:hAnsi="Aptos" w:cs="Arial"/>
          <w:iCs/>
          <w:sz w:val="18"/>
          <w:szCs w:val="18"/>
          <w:rPrChange w:id="1030" w:author="Mirońska Agnieszka" w:date="2025-12-02T10:30:00Z" w16du:dateUtc="2025-12-02T09:30:00Z">
            <w:rPr>
              <w:rFonts w:cs="Arial"/>
              <w:iCs/>
              <w:szCs w:val="18"/>
            </w:rPr>
          </w:rPrChange>
        </w:rPr>
        <w:t>;</w:t>
      </w:r>
    </w:p>
    <w:p w14:paraId="629239EF" w14:textId="77777777" w:rsidR="004031BF" w:rsidRPr="003572E1" w:rsidRDefault="004031BF" w:rsidP="00FA4F92">
      <w:pPr>
        <w:pStyle w:val="Akapitzlist"/>
        <w:numPr>
          <w:ilvl w:val="0"/>
          <w:numId w:val="57"/>
        </w:numPr>
        <w:ind w:left="284" w:right="-539" w:hanging="284"/>
        <w:jc w:val="both"/>
        <w:rPr>
          <w:rFonts w:ascii="Aptos" w:hAnsi="Aptos" w:cs="Arial"/>
          <w:iCs/>
          <w:sz w:val="18"/>
          <w:szCs w:val="18"/>
          <w:rPrChange w:id="1031" w:author="Mirońska Agnieszka" w:date="2025-12-02T10:30:00Z" w16du:dateUtc="2025-12-02T09:30:00Z">
            <w:rPr>
              <w:rFonts w:ascii="Arial Narrow" w:hAnsi="Arial Narrow" w:cs="Arial"/>
              <w:iCs/>
              <w:sz w:val="18"/>
              <w:szCs w:val="18"/>
            </w:rPr>
          </w:rPrChange>
        </w:rPr>
      </w:pPr>
      <w:r w:rsidRPr="003572E1">
        <w:rPr>
          <w:rFonts w:ascii="Aptos" w:hAnsi="Aptos" w:cs="Arial"/>
          <w:iCs/>
          <w:sz w:val="18"/>
          <w:szCs w:val="18"/>
          <w:rPrChange w:id="1032" w:author="Mirońska Agnieszka" w:date="2025-12-02T10:30:00Z" w16du:dateUtc="2025-12-02T09:30:00Z">
            <w:rPr>
              <w:rFonts w:ascii="Arial Narrow" w:hAnsi="Arial Narrow" w:cs="Arial"/>
              <w:iCs/>
              <w:sz w:val="18"/>
              <w:szCs w:val="18"/>
            </w:rPr>
          </w:rPrChange>
        </w:rPr>
        <w:t xml:space="preserve">składane w wersji elektronicznej należy podpisać </w:t>
      </w:r>
      <w:r w:rsidRPr="003572E1">
        <w:rPr>
          <w:rFonts w:ascii="Aptos" w:hAnsi="Aptos" w:cs="Arial"/>
          <w:iCs/>
          <w:sz w:val="18"/>
          <w:szCs w:val="18"/>
          <w:u w:val="single"/>
          <w:rPrChange w:id="1033" w:author="Mirońska Agnieszka" w:date="2025-12-02T10:30:00Z" w16du:dateUtc="2025-12-02T09:30:00Z">
            <w:rPr>
              <w:rFonts w:ascii="Arial Narrow" w:hAnsi="Arial Narrow" w:cs="Arial"/>
              <w:iCs/>
              <w:sz w:val="18"/>
              <w:szCs w:val="18"/>
              <w:u w:val="single"/>
            </w:rPr>
          </w:rPrChange>
        </w:rPr>
        <w:t>kwalifikowanym podpisem elektronicznym</w:t>
      </w:r>
      <w:r w:rsidRPr="003572E1">
        <w:rPr>
          <w:rFonts w:ascii="Aptos" w:hAnsi="Aptos" w:cs="Arial"/>
          <w:iCs/>
          <w:sz w:val="18"/>
          <w:szCs w:val="18"/>
          <w:rPrChange w:id="1034" w:author="Mirońska Agnieszka" w:date="2025-12-02T10:30:00Z" w16du:dateUtc="2025-12-02T09:30:00Z">
            <w:rPr>
              <w:rFonts w:ascii="Arial Narrow" w:hAnsi="Arial Narrow" w:cs="Arial"/>
              <w:iCs/>
              <w:sz w:val="18"/>
              <w:szCs w:val="18"/>
            </w:rPr>
          </w:rPrChange>
        </w:rPr>
        <w:t>.</w:t>
      </w:r>
    </w:p>
    <w:p w14:paraId="09B59726" w14:textId="77777777" w:rsidR="00F7055C" w:rsidRPr="003572E1" w:rsidRDefault="00F7055C" w:rsidP="00FA4F92">
      <w:pPr>
        <w:spacing w:before="20" w:after="80"/>
        <w:ind w:left="1134" w:right="-539"/>
        <w:jc w:val="both"/>
        <w:rPr>
          <w:rFonts w:ascii="Aptos" w:hAnsi="Aptos" w:cs="Arial"/>
          <w:b/>
          <w:i/>
          <w:sz w:val="18"/>
          <w:szCs w:val="18"/>
          <w:rPrChange w:id="1035" w:author="Mirońska Agnieszka" w:date="2025-12-02T10:30:00Z" w16du:dateUtc="2025-12-02T09:30:00Z">
            <w:rPr>
              <w:rFonts w:ascii="Arial Narrow" w:hAnsi="Arial Narrow" w:cs="Arial"/>
              <w:b/>
              <w:i/>
              <w:sz w:val="18"/>
              <w:szCs w:val="18"/>
            </w:rPr>
          </w:rPrChange>
        </w:rPr>
      </w:pPr>
    </w:p>
    <w:p w14:paraId="03182FC0" w14:textId="7159228A" w:rsidR="00F7055C" w:rsidRPr="003572E1" w:rsidRDefault="00F7055C" w:rsidP="003572E1">
      <w:pPr>
        <w:numPr>
          <w:ilvl w:val="0"/>
          <w:numId w:val="39"/>
        </w:numPr>
        <w:tabs>
          <w:tab w:val="clear" w:pos="1134"/>
          <w:tab w:val="num" w:pos="709"/>
        </w:tabs>
        <w:spacing w:before="120" w:after="120"/>
        <w:ind w:left="567" w:hanging="425"/>
        <w:jc w:val="both"/>
        <w:rPr>
          <w:rFonts w:ascii="Aptos" w:hAnsi="Aptos" w:cs="Arial"/>
          <w:b/>
          <w:i/>
          <w:sz w:val="18"/>
          <w:szCs w:val="18"/>
          <w:rPrChange w:id="1036" w:author="Mirońska Agnieszka" w:date="2025-12-02T10:30:00Z" w16du:dateUtc="2025-12-02T09:30:00Z">
            <w:rPr>
              <w:rFonts w:ascii="Arial Narrow" w:hAnsi="Arial Narrow" w:cs="Arial"/>
              <w:b/>
              <w:i/>
              <w:sz w:val="18"/>
              <w:szCs w:val="18"/>
            </w:rPr>
          </w:rPrChange>
        </w:rPr>
        <w:pPrChange w:id="1037" w:author="Mirońska Agnieszka" w:date="2025-12-02T10:32:00Z" w16du:dateUtc="2025-12-02T09:32:00Z">
          <w:pPr>
            <w:numPr>
              <w:numId w:val="39"/>
            </w:numPr>
            <w:tabs>
              <w:tab w:val="num" w:pos="1134"/>
            </w:tabs>
            <w:spacing w:before="120" w:after="120"/>
            <w:ind w:left="1134" w:hanging="567"/>
            <w:jc w:val="both"/>
          </w:pPr>
        </w:pPrChange>
      </w:pPr>
      <w:r w:rsidRPr="003572E1">
        <w:rPr>
          <w:rFonts w:ascii="Aptos" w:hAnsi="Aptos" w:cs="Arial"/>
          <w:b/>
          <w:sz w:val="20"/>
          <w:szCs w:val="20"/>
          <w:rPrChange w:id="1038" w:author="Mirońska Agnieszka" w:date="2025-12-02T10:30:00Z" w16du:dateUtc="2025-12-02T09:30:00Z">
            <w:rPr>
              <w:rFonts w:ascii="Arial Narrow" w:hAnsi="Arial Narrow" w:cs="Arial"/>
              <w:b/>
              <w:sz w:val="20"/>
              <w:szCs w:val="20"/>
            </w:rPr>
          </w:rPrChange>
        </w:rPr>
        <w:t>WYMAGANE DOKUMENTY OBOWIĄZKOWE</w:t>
      </w:r>
      <w:r w:rsidR="00684693" w:rsidRPr="003572E1">
        <w:rPr>
          <w:rFonts w:ascii="Aptos" w:hAnsi="Aptos" w:cs="Arial"/>
          <w:b/>
          <w:sz w:val="20"/>
          <w:szCs w:val="20"/>
          <w:rPrChange w:id="1039" w:author="Mirońska Agnieszka" w:date="2025-12-02T10:30:00Z" w16du:dateUtc="2025-12-02T09:30:00Z">
            <w:rPr>
              <w:rFonts w:ascii="Arial Narrow" w:hAnsi="Arial Narrow" w:cs="Arial"/>
              <w:b/>
              <w:sz w:val="20"/>
              <w:szCs w:val="20"/>
            </w:rPr>
          </w:rPrChange>
        </w:rPr>
        <w:t xml:space="preserve"> DLA PROJEKTÓW I ROBÓT: ELEKTROENERGETYCZNYCH, TELEKOMUNIKACYJNYCH I OGÓLNOBUDOWLANYCH</w:t>
      </w:r>
    </w:p>
    <w:p w14:paraId="750E905D" w14:textId="75ED6958" w:rsidR="00F7055C" w:rsidRPr="003572E1" w:rsidRDefault="00603A1C" w:rsidP="00FA4F92">
      <w:pPr>
        <w:ind w:left="624" w:right="397" w:hanging="340"/>
        <w:jc w:val="both"/>
        <w:rPr>
          <w:rFonts w:ascii="Aptos" w:hAnsi="Aptos" w:cs="Arial"/>
          <w:sz w:val="18"/>
          <w:szCs w:val="18"/>
          <w:rPrChange w:id="1040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pPr>
      <w:r w:rsidRPr="003572E1">
        <w:rPr>
          <w:rFonts w:ascii="Aptos" w:hAnsi="Aptos" w:cs="Arial"/>
          <w:sz w:val="18"/>
          <w:szCs w:val="18"/>
          <w:rPrChange w:id="1041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fldChar w:fldCharType="begin">
          <w:ffData>
            <w:name w:val="Wybór34"/>
            <w:enabled/>
            <w:calcOnExit w:val="0"/>
            <w:checkBox>
              <w:size w:val="18"/>
              <w:default w:val="0"/>
            </w:checkBox>
          </w:ffData>
        </w:fldChar>
      </w:r>
      <w:r w:rsidR="00F7055C" w:rsidRPr="003572E1">
        <w:rPr>
          <w:rFonts w:ascii="Aptos" w:hAnsi="Aptos" w:cs="Arial"/>
          <w:sz w:val="18"/>
          <w:szCs w:val="18"/>
          <w:rPrChange w:id="1042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instrText xml:space="preserve"> FORMCHECKBOX </w:instrText>
      </w:r>
      <w:r w:rsidRPr="003572E1">
        <w:rPr>
          <w:rFonts w:ascii="Aptos" w:hAnsi="Aptos" w:cs="Arial"/>
          <w:sz w:val="18"/>
          <w:szCs w:val="18"/>
          <w:rPrChange w:id="1043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r>
      <w:r w:rsidRPr="003572E1">
        <w:rPr>
          <w:rFonts w:ascii="Aptos" w:hAnsi="Aptos" w:cs="Arial"/>
          <w:sz w:val="18"/>
          <w:szCs w:val="18"/>
          <w:rPrChange w:id="1044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fldChar w:fldCharType="separate"/>
      </w:r>
      <w:r w:rsidRPr="003572E1">
        <w:rPr>
          <w:rFonts w:ascii="Aptos" w:hAnsi="Aptos" w:cs="Arial"/>
          <w:sz w:val="18"/>
          <w:szCs w:val="18"/>
          <w:rPrChange w:id="1045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fldChar w:fldCharType="end"/>
      </w:r>
      <w:r w:rsidR="00F7055C" w:rsidRPr="003572E1">
        <w:rPr>
          <w:rFonts w:ascii="Aptos" w:hAnsi="Aptos" w:cs="Arial"/>
          <w:sz w:val="18"/>
          <w:szCs w:val="18"/>
          <w:rPrChange w:id="1046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 </w:t>
      </w:r>
      <w:r w:rsidR="00BB4C9D" w:rsidRPr="003572E1">
        <w:rPr>
          <w:rFonts w:ascii="Aptos" w:hAnsi="Aptos" w:cs="Arial"/>
          <w:sz w:val="18"/>
          <w:szCs w:val="18"/>
          <w:rPrChange w:id="1047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 </w:t>
      </w:r>
      <w:r w:rsidR="00F7055C" w:rsidRPr="003572E1">
        <w:rPr>
          <w:rFonts w:ascii="Aptos" w:hAnsi="Aptos" w:cs="Arial"/>
          <w:sz w:val="18"/>
          <w:szCs w:val="18"/>
          <w:rPrChange w:id="1048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aktualne zaświadczenie lub jego wydruk z bazy CEIDG o wpisie do ewidencji działalności gospodarczej </w:t>
      </w:r>
      <w:del w:id="1049" w:author="Chmielewska Aleksandra (01006342)" w:date="2025-08-04T11:39:00Z" w16du:dateUtc="2025-08-04T09:39:00Z">
        <w:r w:rsidR="00F7055C" w:rsidRPr="003572E1" w:rsidDel="00AF4F54">
          <w:rPr>
            <w:rFonts w:ascii="Aptos" w:hAnsi="Aptos" w:cs="Arial"/>
            <w:sz w:val="18"/>
            <w:szCs w:val="18"/>
            <w:rPrChange w:id="1050" w:author="Mirońska Agnieszka" w:date="2025-12-02T10:30:00Z" w16du:dateUtc="2025-12-02T09:30:00Z">
              <w:rPr>
                <w:rFonts w:ascii="Arial Narrow" w:hAnsi="Arial Narrow" w:cs="Arial"/>
                <w:sz w:val="18"/>
                <w:szCs w:val="18"/>
              </w:rPr>
            </w:rPrChange>
          </w:rPr>
          <w:delText xml:space="preserve">lub </w:delText>
        </w:r>
      </w:del>
      <w:ins w:id="1051" w:author="Chmielewska Aleksandra (01006342)" w:date="2025-08-04T11:39:00Z" w16du:dateUtc="2025-08-04T09:39:00Z">
        <w:r w:rsidR="00AF4F54" w:rsidRPr="003572E1">
          <w:rPr>
            <w:rFonts w:ascii="Aptos" w:hAnsi="Aptos" w:cs="Arial"/>
            <w:sz w:val="18"/>
            <w:szCs w:val="18"/>
            <w:rPrChange w:id="1052" w:author="Mirońska Agnieszka" w:date="2025-12-02T10:30:00Z" w16du:dateUtc="2025-12-02T09:30:00Z">
              <w:rPr>
                <w:rFonts w:ascii="Arial Narrow" w:hAnsi="Arial Narrow" w:cs="Arial"/>
                <w:sz w:val="18"/>
                <w:szCs w:val="18"/>
              </w:rPr>
            </w:rPrChange>
          </w:rPr>
          <w:t xml:space="preserve">albo </w:t>
        </w:r>
      </w:ins>
      <w:r w:rsidR="00F7055C" w:rsidRPr="003572E1">
        <w:rPr>
          <w:rFonts w:ascii="Aptos" w:hAnsi="Aptos" w:cs="Arial"/>
          <w:sz w:val="18"/>
          <w:szCs w:val="18"/>
          <w:rPrChange w:id="1053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>aktualny odpis z właściwego</w:t>
      </w:r>
      <w:r w:rsidR="00B90230" w:rsidRPr="003572E1">
        <w:rPr>
          <w:rFonts w:ascii="Aptos" w:hAnsi="Aptos" w:cs="Arial"/>
          <w:sz w:val="18"/>
          <w:szCs w:val="18"/>
          <w:rPrChange w:id="1054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 </w:t>
      </w:r>
      <w:r w:rsidR="00F7055C" w:rsidRPr="003572E1">
        <w:rPr>
          <w:rFonts w:ascii="Aptos" w:hAnsi="Aptos" w:cs="Arial"/>
          <w:sz w:val="18"/>
          <w:szCs w:val="18"/>
          <w:rPrChange w:id="1055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>rejestru sądowego, wystawiony nie wcześniej niż 6 miesięcy przed dniem złożenia Wniosku Zgłoszeniowego;</w:t>
      </w:r>
    </w:p>
    <w:p w14:paraId="66DC1161" w14:textId="77777777" w:rsidR="00571C40" w:rsidRPr="003572E1" w:rsidRDefault="00571C40" w:rsidP="00FA4F92">
      <w:pPr>
        <w:ind w:left="624" w:right="397" w:hanging="340"/>
        <w:jc w:val="both"/>
        <w:rPr>
          <w:rFonts w:ascii="Aptos" w:hAnsi="Aptos" w:cs="Arial"/>
          <w:sz w:val="18"/>
          <w:szCs w:val="18"/>
          <w:rPrChange w:id="1056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pPr>
    </w:p>
    <w:p w14:paraId="7F71BADC" w14:textId="6CF5A11D" w:rsidR="00F7055C" w:rsidRPr="003572E1" w:rsidRDefault="00603A1C" w:rsidP="00FA4F92">
      <w:pPr>
        <w:ind w:left="624" w:right="397" w:hanging="340"/>
        <w:jc w:val="both"/>
        <w:rPr>
          <w:rFonts w:ascii="Aptos" w:hAnsi="Aptos" w:cs="Arial"/>
          <w:sz w:val="18"/>
          <w:szCs w:val="18"/>
          <w:rPrChange w:id="1057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pPr>
      <w:r w:rsidRPr="003572E1">
        <w:rPr>
          <w:rFonts w:ascii="Aptos" w:hAnsi="Aptos" w:cs="Arial"/>
          <w:sz w:val="18"/>
          <w:szCs w:val="18"/>
          <w:rPrChange w:id="1058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fldChar w:fldCharType="begin">
          <w:ffData>
            <w:name w:val="Wybór34"/>
            <w:enabled/>
            <w:calcOnExit w:val="0"/>
            <w:checkBox>
              <w:size w:val="18"/>
              <w:default w:val="0"/>
            </w:checkBox>
          </w:ffData>
        </w:fldChar>
      </w:r>
      <w:r w:rsidR="00F7055C" w:rsidRPr="003572E1">
        <w:rPr>
          <w:rFonts w:ascii="Aptos" w:hAnsi="Aptos" w:cs="Arial"/>
          <w:sz w:val="18"/>
          <w:szCs w:val="18"/>
          <w:rPrChange w:id="1059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instrText xml:space="preserve"> FORMCHECKBOX </w:instrText>
      </w:r>
      <w:r w:rsidRPr="003572E1">
        <w:rPr>
          <w:rFonts w:ascii="Aptos" w:hAnsi="Aptos" w:cs="Arial"/>
          <w:sz w:val="18"/>
          <w:szCs w:val="18"/>
          <w:rPrChange w:id="1060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r>
      <w:r w:rsidRPr="003572E1">
        <w:rPr>
          <w:rFonts w:ascii="Aptos" w:hAnsi="Aptos" w:cs="Arial"/>
          <w:sz w:val="18"/>
          <w:szCs w:val="18"/>
          <w:rPrChange w:id="1061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fldChar w:fldCharType="separate"/>
      </w:r>
      <w:r w:rsidRPr="003572E1">
        <w:rPr>
          <w:rFonts w:ascii="Aptos" w:hAnsi="Aptos" w:cs="Arial"/>
          <w:sz w:val="18"/>
          <w:szCs w:val="18"/>
          <w:rPrChange w:id="1062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fldChar w:fldCharType="end"/>
      </w:r>
      <w:r w:rsidR="00BB4C9D" w:rsidRPr="003572E1">
        <w:rPr>
          <w:rFonts w:ascii="Aptos" w:hAnsi="Aptos" w:cs="Arial"/>
          <w:sz w:val="18"/>
          <w:szCs w:val="18"/>
          <w:rPrChange w:id="1063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 </w:t>
      </w:r>
      <w:del w:id="1064" w:author="Kulewicz Arleta (01005686)" w:date="2025-09-02T14:10:00Z" w16du:dateUtc="2025-09-02T12:10:00Z">
        <w:r w:rsidR="00110927" w:rsidRPr="003572E1" w:rsidDel="00DF70EB">
          <w:rPr>
            <w:rFonts w:ascii="Aptos" w:hAnsi="Aptos" w:cs="Arial"/>
            <w:sz w:val="18"/>
            <w:szCs w:val="18"/>
            <w:rPrChange w:id="1065" w:author="Mirońska Agnieszka" w:date="2025-12-02T10:30:00Z" w16du:dateUtc="2025-12-02T09:30:00Z">
              <w:rPr>
                <w:rFonts w:ascii="Arial Narrow" w:hAnsi="Arial Narrow" w:cs="Arial"/>
                <w:sz w:val="18"/>
                <w:szCs w:val="18"/>
              </w:rPr>
            </w:rPrChange>
          </w:rPr>
          <w:delText xml:space="preserve"> </w:delText>
        </w:r>
      </w:del>
      <w:r w:rsidR="00F7055C" w:rsidRPr="003572E1">
        <w:rPr>
          <w:rFonts w:ascii="Aptos" w:hAnsi="Aptos" w:cs="Arial"/>
          <w:sz w:val="18"/>
          <w:szCs w:val="18"/>
          <w:rPrChange w:id="1066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zaświadczenia z Urzędu Skarbowego i ZUS o niezaleganiu z opłacaniem podatków, opłat oraz składek na ubezpieczenie zdrowotne </w:t>
      </w:r>
      <w:r w:rsidR="00F7055C" w:rsidRPr="003572E1">
        <w:rPr>
          <w:rFonts w:ascii="Aptos" w:hAnsi="Aptos" w:cs="Arial"/>
          <w:sz w:val="18"/>
          <w:szCs w:val="18"/>
          <w:rPrChange w:id="1067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br/>
        <w:t>i społeczne – dokumenty wystawione nie wcześniej niż 3 miesiące przed dniem złożenia Wniosku Zgłoszeniowego;</w:t>
      </w:r>
    </w:p>
    <w:p w14:paraId="70D14C80" w14:textId="77777777" w:rsidR="00571C40" w:rsidRPr="003572E1" w:rsidRDefault="00571C40" w:rsidP="00FA4F92">
      <w:pPr>
        <w:ind w:left="624" w:right="397" w:hanging="340"/>
        <w:jc w:val="both"/>
        <w:rPr>
          <w:rFonts w:ascii="Aptos" w:hAnsi="Aptos" w:cs="Arial"/>
          <w:sz w:val="18"/>
          <w:szCs w:val="18"/>
          <w:rPrChange w:id="1068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pPr>
    </w:p>
    <w:p w14:paraId="491A86AD" w14:textId="138E77AB" w:rsidR="00F7055C" w:rsidRPr="003572E1" w:rsidRDefault="00603A1C" w:rsidP="00FA4F92">
      <w:pPr>
        <w:ind w:left="624" w:right="397" w:hanging="340"/>
        <w:jc w:val="both"/>
        <w:rPr>
          <w:rFonts w:ascii="Aptos" w:hAnsi="Aptos" w:cs="Arial"/>
          <w:sz w:val="18"/>
          <w:szCs w:val="18"/>
          <w:rPrChange w:id="1069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pPr>
      <w:r w:rsidRPr="003572E1">
        <w:rPr>
          <w:rFonts w:ascii="Aptos" w:hAnsi="Aptos" w:cs="Arial"/>
          <w:sz w:val="18"/>
          <w:szCs w:val="18"/>
          <w:rPrChange w:id="1070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fldChar w:fldCharType="begin">
          <w:ffData>
            <w:name w:val="Wybór34"/>
            <w:enabled/>
            <w:calcOnExit w:val="0"/>
            <w:checkBox>
              <w:size w:val="18"/>
              <w:default w:val="0"/>
            </w:checkBox>
          </w:ffData>
        </w:fldChar>
      </w:r>
      <w:r w:rsidR="00F7055C" w:rsidRPr="003572E1">
        <w:rPr>
          <w:rFonts w:ascii="Aptos" w:hAnsi="Aptos" w:cs="Arial"/>
          <w:sz w:val="18"/>
          <w:szCs w:val="18"/>
          <w:rPrChange w:id="1071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instrText xml:space="preserve"> FORMCHECKBOX </w:instrText>
      </w:r>
      <w:r w:rsidRPr="003572E1">
        <w:rPr>
          <w:rFonts w:ascii="Aptos" w:hAnsi="Aptos" w:cs="Arial"/>
          <w:sz w:val="18"/>
          <w:szCs w:val="18"/>
          <w:rPrChange w:id="1072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r>
      <w:r w:rsidRPr="003572E1">
        <w:rPr>
          <w:rFonts w:ascii="Aptos" w:hAnsi="Aptos" w:cs="Arial"/>
          <w:sz w:val="18"/>
          <w:szCs w:val="18"/>
          <w:rPrChange w:id="1073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fldChar w:fldCharType="separate"/>
      </w:r>
      <w:r w:rsidRPr="003572E1">
        <w:rPr>
          <w:rFonts w:ascii="Aptos" w:hAnsi="Aptos" w:cs="Arial"/>
          <w:sz w:val="18"/>
          <w:szCs w:val="18"/>
          <w:rPrChange w:id="1074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fldChar w:fldCharType="end"/>
      </w:r>
      <w:r w:rsidR="00F7055C" w:rsidRPr="003572E1">
        <w:rPr>
          <w:rFonts w:ascii="Aptos" w:hAnsi="Aptos" w:cs="Arial"/>
          <w:sz w:val="18"/>
          <w:szCs w:val="18"/>
          <w:rPrChange w:id="1075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 </w:t>
      </w:r>
      <w:r w:rsidR="00110927" w:rsidRPr="003572E1">
        <w:rPr>
          <w:rFonts w:ascii="Aptos" w:hAnsi="Aptos" w:cs="Arial"/>
          <w:sz w:val="18"/>
          <w:szCs w:val="18"/>
          <w:rPrChange w:id="1076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 </w:t>
      </w:r>
      <w:r w:rsidR="00F7055C" w:rsidRPr="003572E1">
        <w:rPr>
          <w:rFonts w:ascii="Aptos" w:hAnsi="Aptos" w:cs="Arial"/>
          <w:sz w:val="18"/>
          <w:szCs w:val="18"/>
          <w:rPrChange w:id="1077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>informacja o wykonanych w okresie ostatnich 3 lat co najmniej 2 pracach wraz z datami ich zakończenia, o charakterze o</w:t>
      </w:r>
      <w:ins w:id="1078" w:author="Chmielewska Aleksandra (01006342)" w:date="2025-08-04T11:42:00Z" w16du:dateUtc="2025-08-04T09:42:00Z">
        <w:r w:rsidR="00AF4F54" w:rsidRPr="003572E1">
          <w:rPr>
            <w:rFonts w:ascii="Aptos" w:hAnsi="Aptos" w:cs="Arial"/>
            <w:sz w:val="18"/>
            <w:szCs w:val="18"/>
            <w:rPrChange w:id="1079" w:author="Mirońska Agnieszka" w:date="2025-12-02T10:30:00Z" w16du:dateUtc="2025-12-02T09:30:00Z">
              <w:rPr>
                <w:rFonts w:ascii="Arial Narrow" w:hAnsi="Arial Narrow" w:cs="Arial"/>
                <w:sz w:val="18"/>
                <w:szCs w:val="18"/>
              </w:rPr>
            </w:rPrChange>
          </w:rPr>
          <w:t>d</w:t>
        </w:r>
      </w:ins>
      <w:r w:rsidR="00F7055C" w:rsidRPr="003572E1">
        <w:rPr>
          <w:rFonts w:ascii="Aptos" w:hAnsi="Aptos" w:cs="Arial"/>
          <w:sz w:val="18"/>
          <w:szCs w:val="18"/>
          <w:rPrChange w:id="1080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>powiadającym zakresowi poszczególnych prac wskazanych we Wniosku</w:t>
      </w:r>
      <w:r w:rsidR="00FA4F92" w:rsidRPr="003572E1">
        <w:rPr>
          <w:rFonts w:ascii="Aptos" w:hAnsi="Aptos" w:cs="Arial"/>
          <w:sz w:val="18"/>
          <w:szCs w:val="18"/>
          <w:rPrChange w:id="1081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 </w:t>
      </w:r>
      <w:del w:id="1082" w:author="Mirońska Agnieszka" w:date="2025-12-02T10:31:00Z" w16du:dateUtc="2025-12-02T09:31:00Z">
        <w:r w:rsidR="00FA4F92" w:rsidRPr="003572E1" w:rsidDel="003572E1">
          <w:rPr>
            <w:rFonts w:ascii="Aptos" w:hAnsi="Aptos" w:cs="Arial"/>
            <w:sz w:val="18"/>
            <w:szCs w:val="18"/>
            <w:rPrChange w:id="1083" w:author="Mirońska Agnieszka" w:date="2025-12-02T10:30:00Z" w16du:dateUtc="2025-12-02T09:30:00Z">
              <w:rPr>
                <w:rFonts w:ascii="Arial Narrow" w:hAnsi="Arial Narrow" w:cs="Arial"/>
                <w:sz w:val="18"/>
                <w:szCs w:val="18"/>
              </w:rPr>
            </w:rPrChange>
          </w:rPr>
          <w:delText>Z</w:delText>
        </w:r>
        <w:r w:rsidR="00F7055C" w:rsidRPr="003572E1" w:rsidDel="003572E1">
          <w:rPr>
            <w:rFonts w:ascii="Aptos" w:hAnsi="Aptos" w:cs="Arial"/>
            <w:sz w:val="18"/>
            <w:szCs w:val="18"/>
            <w:rPrChange w:id="1084" w:author="Mirońska Agnieszka" w:date="2025-12-02T10:30:00Z" w16du:dateUtc="2025-12-02T09:30:00Z">
              <w:rPr>
                <w:rFonts w:ascii="Arial Narrow" w:hAnsi="Arial Narrow" w:cs="Arial"/>
                <w:sz w:val="18"/>
                <w:szCs w:val="18"/>
              </w:rPr>
            </w:rPrChange>
          </w:rPr>
          <w:delText>głoszeniowym</w:delText>
        </w:r>
        <w:r w:rsidR="00FA4F92" w:rsidRPr="003572E1" w:rsidDel="003572E1">
          <w:rPr>
            <w:rFonts w:ascii="Aptos" w:hAnsi="Aptos" w:cs="Arial"/>
            <w:sz w:val="18"/>
            <w:szCs w:val="18"/>
            <w:rPrChange w:id="1085" w:author="Mirońska Agnieszka" w:date="2025-12-02T10:30:00Z" w16du:dateUtc="2025-12-02T09:30:00Z">
              <w:rPr>
                <w:rFonts w:ascii="Arial Narrow" w:hAnsi="Arial Narrow" w:cs="Arial"/>
                <w:sz w:val="18"/>
                <w:szCs w:val="18"/>
              </w:rPr>
            </w:rPrChange>
          </w:rPr>
          <w:delText>,</w:delText>
        </w:r>
      </w:del>
      <w:ins w:id="1086" w:author="Mirońska Agnieszka" w:date="2025-12-02T10:31:00Z" w16du:dateUtc="2025-12-02T09:31:00Z">
        <w:r w:rsidR="003572E1" w:rsidRPr="003572E1">
          <w:rPr>
            <w:rFonts w:ascii="Aptos" w:hAnsi="Aptos" w:cs="Arial"/>
            <w:sz w:val="18"/>
            <w:szCs w:val="18"/>
          </w:rPr>
          <w:t>Zgłoszeniowym</w:t>
        </w:r>
      </w:ins>
      <w:r w:rsidR="00FA4F92" w:rsidRPr="003572E1">
        <w:rPr>
          <w:rFonts w:ascii="Aptos" w:hAnsi="Aptos" w:cs="Arial"/>
          <w:sz w:val="18"/>
          <w:szCs w:val="18"/>
          <w:rPrChange w:id="1087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 </w:t>
      </w:r>
      <w:r w:rsidR="00F7055C" w:rsidRPr="003572E1">
        <w:rPr>
          <w:rFonts w:ascii="Aptos" w:hAnsi="Aptos" w:cs="Arial"/>
          <w:sz w:val="18"/>
          <w:szCs w:val="18"/>
          <w:rPrChange w:id="1088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>jako wnioskowany zakres współpracy, wraz z dokumentami potwierdzającymi należyte ich wykonanie.</w:t>
      </w:r>
      <w:r w:rsidR="00F7055C" w:rsidRPr="003572E1">
        <w:rPr>
          <w:rFonts w:ascii="Aptos" w:hAnsi="Aptos"/>
          <w:rPrChange w:id="1089" w:author="Mirońska Agnieszka" w:date="2025-12-02T10:30:00Z" w16du:dateUtc="2025-12-02T09:30:00Z">
            <w:rPr>
              <w:rFonts w:ascii="Arial Narrow" w:hAnsi="Arial Narrow"/>
            </w:rPr>
          </w:rPrChange>
        </w:rPr>
        <w:t xml:space="preserve"> </w:t>
      </w:r>
      <w:r w:rsidR="00F7055C" w:rsidRPr="003572E1">
        <w:rPr>
          <w:rFonts w:ascii="Aptos" w:hAnsi="Aptos" w:cs="Arial"/>
          <w:sz w:val="18"/>
          <w:szCs w:val="18"/>
          <w:rPrChange w:id="1090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>Dokumenty powinny być wystawione lub potwierdzone przez inwestorów wskazanych prac. Nie będą uznane dokumenty wystawione przez generalnego wykonawcę robót, jeśli Podmiot ubiegający się o wpisanie do RKW był podwykonawcą zakresu robót, a dokumenty te nie są potwierdzone przez inwestora;</w:t>
      </w:r>
    </w:p>
    <w:p w14:paraId="0B6E8517" w14:textId="77777777" w:rsidR="007261CF" w:rsidRPr="003572E1" w:rsidRDefault="007261CF" w:rsidP="00FA4F92">
      <w:pPr>
        <w:ind w:left="624" w:right="397" w:hanging="340"/>
        <w:jc w:val="both"/>
        <w:rPr>
          <w:rFonts w:ascii="Aptos" w:hAnsi="Aptos" w:cs="Arial"/>
          <w:sz w:val="18"/>
          <w:szCs w:val="18"/>
          <w:rPrChange w:id="1091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pPr>
    </w:p>
    <w:p w14:paraId="19AD8553" w14:textId="77777777" w:rsidR="00F7055C" w:rsidRPr="003572E1" w:rsidRDefault="00603A1C" w:rsidP="00FA4F92">
      <w:pPr>
        <w:ind w:left="624" w:right="397" w:hanging="340"/>
        <w:jc w:val="both"/>
        <w:rPr>
          <w:rFonts w:ascii="Aptos" w:hAnsi="Aptos" w:cs="Arial"/>
          <w:sz w:val="18"/>
          <w:szCs w:val="18"/>
          <w:rPrChange w:id="1092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pPr>
      <w:r w:rsidRPr="003572E1">
        <w:rPr>
          <w:rFonts w:ascii="Aptos" w:hAnsi="Aptos" w:cs="Arial"/>
          <w:sz w:val="18"/>
          <w:szCs w:val="18"/>
          <w:rPrChange w:id="1093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fldChar w:fldCharType="begin">
          <w:ffData>
            <w:name w:val="Wybór34"/>
            <w:enabled/>
            <w:calcOnExit w:val="0"/>
            <w:checkBox>
              <w:size w:val="18"/>
              <w:default w:val="0"/>
            </w:checkBox>
          </w:ffData>
        </w:fldChar>
      </w:r>
      <w:r w:rsidR="00F7055C" w:rsidRPr="003572E1">
        <w:rPr>
          <w:rFonts w:ascii="Aptos" w:hAnsi="Aptos" w:cs="Arial"/>
          <w:sz w:val="18"/>
          <w:szCs w:val="18"/>
          <w:rPrChange w:id="1094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instrText xml:space="preserve"> FORMCHECKBOX </w:instrText>
      </w:r>
      <w:r w:rsidRPr="003572E1">
        <w:rPr>
          <w:rFonts w:ascii="Aptos" w:hAnsi="Aptos" w:cs="Arial"/>
          <w:sz w:val="18"/>
          <w:szCs w:val="18"/>
          <w:rPrChange w:id="1095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r>
      <w:r w:rsidRPr="003572E1">
        <w:rPr>
          <w:rFonts w:ascii="Aptos" w:hAnsi="Aptos" w:cs="Arial"/>
          <w:sz w:val="18"/>
          <w:szCs w:val="18"/>
          <w:rPrChange w:id="1096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fldChar w:fldCharType="separate"/>
      </w:r>
      <w:r w:rsidRPr="003572E1">
        <w:rPr>
          <w:rFonts w:ascii="Aptos" w:hAnsi="Aptos" w:cs="Arial"/>
          <w:sz w:val="18"/>
          <w:szCs w:val="18"/>
          <w:rPrChange w:id="1097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fldChar w:fldCharType="end"/>
      </w:r>
      <w:r w:rsidR="00F7055C" w:rsidRPr="003572E1">
        <w:rPr>
          <w:rFonts w:ascii="Aptos" w:hAnsi="Aptos" w:cs="Arial"/>
          <w:sz w:val="18"/>
          <w:szCs w:val="18"/>
          <w:rPrChange w:id="1098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 </w:t>
      </w:r>
      <w:del w:id="1099" w:author="Kulewicz Arleta (01005686)" w:date="2025-09-02T14:11:00Z" w16du:dateUtc="2025-09-02T12:11:00Z">
        <w:r w:rsidR="00F7055C" w:rsidRPr="003572E1" w:rsidDel="00DF70EB">
          <w:rPr>
            <w:rFonts w:ascii="Aptos" w:hAnsi="Aptos" w:cs="Arial"/>
            <w:sz w:val="18"/>
            <w:szCs w:val="18"/>
            <w:rPrChange w:id="1100" w:author="Mirońska Agnieszka" w:date="2025-12-02T10:30:00Z" w16du:dateUtc="2025-12-02T09:30:00Z">
              <w:rPr>
                <w:rFonts w:ascii="Arial Narrow" w:hAnsi="Arial Narrow" w:cs="Arial"/>
                <w:sz w:val="18"/>
                <w:szCs w:val="18"/>
              </w:rPr>
            </w:rPrChange>
          </w:rPr>
          <w:delText xml:space="preserve"> </w:delText>
        </w:r>
      </w:del>
      <w:r w:rsidR="00F7055C" w:rsidRPr="003572E1">
        <w:rPr>
          <w:rFonts w:ascii="Aptos" w:hAnsi="Aptos" w:cs="Arial"/>
          <w:sz w:val="18"/>
          <w:szCs w:val="18"/>
          <w:rPrChange w:id="1101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>decyzja o nadaniu uprawnień budowlanych do pełnienia funkcji projektanta/kierownika budowy w zakresie objętym zgłoszeniem oferty współpracy, odpowiednio:</w:t>
      </w:r>
    </w:p>
    <w:p w14:paraId="30E078E6" w14:textId="2BAED3E8" w:rsidR="00F7055C" w:rsidRPr="003572E1" w:rsidRDefault="00F7055C" w:rsidP="00FA4F92">
      <w:pPr>
        <w:numPr>
          <w:ilvl w:val="0"/>
          <w:numId w:val="51"/>
        </w:numPr>
        <w:ind w:left="907" w:right="425" w:hanging="340"/>
        <w:jc w:val="both"/>
        <w:rPr>
          <w:rFonts w:ascii="Aptos" w:hAnsi="Aptos" w:cs="Arial"/>
          <w:sz w:val="18"/>
          <w:szCs w:val="18"/>
          <w:rPrChange w:id="1102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pPr>
      <w:r w:rsidRPr="003572E1">
        <w:rPr>
          <w:rFonts w:ascii="Aptos" w:hAnsi="Aptos" w:cs="Arial"/>
          <w:sz w:val="18"/>
          <w:szCs w:val="18"/>
          <w:rPrChange w:id="1103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Roboty elektroenergetyczne </w:t>
      </w:r>
      <w:r w:rsidR="00A34340" w:rsidRPr="003572E1">
        <w:rPr>
          <w:rFonts w:ascii="Aptos" w:hAnsi="Aptos" w:cs="Arial"/>
          <w:sz w:val="18"/>
          <w:szCs w:val="18"/>
          <w:rPrChange w:id="1104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>–</w:t>
      </w:r>
      <w:r w:rsidRPr="003572E1">
        <w:rPr>
          <w:rFonts w:ascii="Aptos" w:hAnsi="Aptos" w:cs="Arial"/>
          <w:sz w:val="18"/>
          <w:szCs w:val="18"/>
          <w:rPrChange w:id="1105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 w</w:t>
      </w:r>
      <w:r w:rsidR="00A34340" w:rsidRPr="003572E1">
        <w:rPr>
          <w:rFonts w:ascii="Aptos" w:hAnsi="Aptos" w:cs="Arial"/>
          <w:sz w:val="18"/>
          <w:szCs w:val="18"/>
          <w:rPrChange w:id="1106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 </w:t>
      </w:r>
      <w:r w:rsidRPr="003572E1">
        <w:rPr>
          <w:rFonts w:ascii="Aptos" w:hAnsi="Aptos" w:cs="Arial"/>
          <w:sz w:val="18"/>
          <w:szCs w:val="18"/>
          <w:rPrChange w:id="1107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specjalności instalacyjnej w zakresie sieci, instalacji i urządzeń elektrycznych </w:t>
      </w:r>
      <w:ins w:id="1108" w:author="Mirońska Agnieszka" w:date="2025-12-02T10:31:00Z" w16du:dateUtc="2025-12-02T09:31:00Z">
        <w:r w:rsidR="003572E1">
          <w:rPr>
            <w:rFonts w:ascii="Aptos" w:hAnsi="Aptos" w:cs="Arial"/>
            <w:sz w:val="18"/>
            <w:szCs w:val="18"/>
          </w:rPr>
          <w:br/>
        </w:r>
      </w:ins>
      <w:r w:rsidRPr="003572E1">
        <w:rPr>
          <w:rFonts w:ascii="Aptos" w:hAnsi="Aptos" w:cs="Arial"/>
          <w:sz w:val="18"/>
          <w:szCs w:val="18"/>
          <w:rPrChange w:id="1109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>i elektroenergetycznych</w:t>
      </w:r>
      <w:r w:rsidR="00EB2C96" w:rsidRPr="003572E1">
        <w:rPr>
          <w:rFonts w:ascii="Aptos" w:hAnsi="Aptos" w:cs="Arial"/>
          <w:sz w:val="18"/>
          <w:szCs w:val="18"/>
          <w:rPrChange w:id="1110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 b</w:t>
      </w:r>
      <w:r w:rsidRPr="003572E1">
        <w:rPr>
          <w:rFonts w:ascii="Aptos" w:hAnsi="Aptos" w:cs="Arial"/>
          <w:sz w:val="18"/>
          <w:szCs w:val="18"/>
          <w:rPrChange w:id="1111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>ez ograniczeń;</w:t>
      </w:r>
    </w:p>
    <w:p w14:paraId="2E8AEECA" w14:textId="77777777" w:rsidR="00F7055C" w:rsidRPr="003572E1" w:rsidRDefault="00F7055C" w:rsidP="00FA4F92">
      <w:pPr>
        <w:numPr>
          <w:ilvl w:val="0"/>
          <w:numId w:val="51"/>
        </w:numPr>
        <w:ind w:left="907" w:right="425" w:hanging="340"/>
        <w:jc w:val="both"/>
        <w:rPr>
          <w:rFonts w:ascii="Aptos" w:hAnsi="Aptos" w:cs="Arial"/>
          <w:sz w:val="18"/>
          <w:szCs w:val="18"/>
          <w:rPrChange w:id="1112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pPr>
      <w:r w:rsidRPr="003572E1">
        <w:rPr>
          <w:rFonts w:ascii="Aptos" w:hAnsi="Aptos" w:cs="Arial"/>
          <w:sz w:val="18"/>
          <w:szCs w:val="18"/>
          <w:rPrChange w:id="1113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>Roboty telekomunikacyjne dla prac linie światłowodowe kablowe – w specjalności telekomunikacyjnej bez ograniczeń;</w:t>
      </w:r>
    </w:p>
    <w:p w14:paraId="22F7900E" w14:textId="647F944A" w:rsidR="00F7055C" w:rsidRPr="003572E1" w:rsidRDefault="00F7055C" w:rsidP="00FA4F92">
      <w:pPr>
        <w:numPr>
          <w:ilvl w:val="0"/>
          <w:numId w:val="51"/>
        </w:numPr>
        <w:ind w:left="907" w:right="425" w:hanging="340"/>
        <w:jc w:val="both"/>
        <w:rPr>
          <w:rFonts w:ascii="Aptos" w:hAnsi="Aptos" w:cs="Arial"/>
          <w:sz w:val="18"/>
          <w:szCs w:val="18"/>
          <w:rPrChange w:id="1114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pPr>
      <w:r w:rsidRPr="003572E1">
        <w:rPr>
          <w:rFonts w:ascii="Aptos" w:hAnsi="Aptos" w:cs="Arial"/>
          <w:sz w:val="18"/>
          <w:szCs w:val="18"/>
          <w:rPrChange w:id="1115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Roboty telekomunikacyjne dla prac linie światłowodowe na liniach napowietrznych – w specjalności instalacyjnej </w:t>
      </w:r>
      <w:ins w:id="1116" w:author="Mirońska Agnieszka" w:date="2025-12-02T10:31:00Z" w16du:dateUtc="2025-12-02T09:31:00Z">
        <w:r w:rsidR="003572E1">
          <w:rPr>
            <w:rFonts w:ascii="Aptos" w:hAnsi="Aptos" w:cs="Arial"/>
            <w:sz w:val="18"/>
            <w:szCs w:val="18"/>
          </w:rPr>
          <w:br/>
        </w:r>
      </w:ins>
      <w:r w:rsidRPr="003572E1">
        <w:rPr>
          <w:rFonts w:ascii="Aptos" w:hAnsi="Aptos" w:cs="Arial"/>
          <w:sz w:val="18"/>
          <w:szCs w:val="18"/>
          <w:rPrChange w:id="1117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>w zakresie sieci, instalacji i urządzeń elektrycznych i elektroenergetycznych bez ograniczeń;</w:t>
      </w:r>
    </w:p>
    <w:p w14:paraId="0E5E264E" w14:textId="77777777" w:rsidR="00F7055C" w:rsidRPr="003572E1" w:rsidRDefault="00F7055C" w:rsidP="00FA4F92">
      <w:pPr>
        <w:numPr>
          <w:ilvl w:val="0"/>
          <w:numId w:val="51"/>
        </w:numPr>
        <w:ind w:left="907" w:right="425" w:hanging="340"/>
        <w:jc w:val="both"/>
        <w:rPr>
          <w:rFonts w:ascii="Aptos" w:hAnsi="Aptos" w:cs="Arial"/>
          <w:sz w:val="18"/>
          <w:szCs w:val="18"/>
          <w:rPrChange w:id="1118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pPr>
      <w:r w:rsidRPr="003572E1">
        <w:rPr>
          <w:rFonts w:ascii="Aptos" w:hAnsi="Aptos" w:cs="Arial"/>
          <w:sz w:val="18"/>
          <w:szCs w:val="18"/>
          <w:rPrChange w:id="1119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>Roboty ogólnobudowlane:</w:t>
      </w:r>
    </w:p>
    <w:p w14:paraId="4CF0412C" w14:textId="77777777" w:rsidR="00F7055C" w:rsidRPr="003572E1" w:rsidRDefault="00F7055C" w:rsidP="00FA4F92">
      <w:pPr>
        <w:ind w:left="989" w:right="423"/>
        <w:jc w:val="both"/>
        <w:rPr>
          <w:rFonts w:ascii="Aptos" w:hAnsi="Aptos" w:cs="Arial"/>
          <w:sz w:val="18"/>
          <w:szCs w:val="18"/>
          <w:rPrChange w:id="1120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pPr>
      <w:r w:rsidRPr="003572E1">
        <w:rPr>
          <w:rFonts w:ascii="Aptos" w:hAnsi="Aptos" w:cs="Arial"/>
          <w:sz w:val="18"/>
          <w:szCs w:val="18"/>
          <w:rPrChange w:id="1121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>- w specjalności konstrukcyjno-budowlanej bez ograniczeń;</w:t>
      </w:r>
    </w:p>
    <w:p w14:paraId="38010FB9" w14:textId="77777777" w:rsidR="00F7055C" w:rsidRPr="003572E1" w:rsidRDefault="00F7055C" w:rsidP="00FA4F92">
      <w:pPr>
        <w:ind w:left="989" w:right="423"/>
        <w:jc w:val="both"/>
        <w:rPr>
          <w:rFonts w:ascii="Aptos" w:hAnsi="Aptos" w:cs="Arial"/>
          <w:sz w:val="18"/>
          <w:szCs w:val="18"/>
          <w:rPrChange w:id="1122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pPr>
      <w:r w:rsidRPr="003572E1">
        <w:rPr>
          <w:rFonts w:ascii="Aptos" w:hAnsi="Aptos" w:cs="Arial"/>
          <w:sz w:val="18"/>
          <w:szCs w:val="18"/>
          <w:rPrChange w:id="1123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>- w specjalności instalacyjnej w zakresie sieci, instalacji i urządzeń cieplnych, wodociągowych i kanalizacyjnych bez ograniczeń;</w:t>
      </w:r>
    </w:p>
    <w:p w14:paraId="1BC504C6" w14:textId="77777777" w:rsidR="00F7055C" w:rsidRPr="003572E1" w:rsidRDefault="00F7055C" w:rsidP="00FA4F92">
      <w:pPr>
        <w:ind w:left="989" w:right="423"/>
        <w:jc w:val="both"/>
        <w:rPr>
          <w:rFonts w:ascii="Aptos" w:hAnsi="Aptos" w:cs="Arial"/>
          <w:sz w:val="18"/>
          <w:szCs w:val="18"/>
          <w:rPrChange w:id="1124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pPr>
      <w:r w:rsidRPr="003572E1">
        <w:rPr>
          <w:rFonts w:ascii="Aptos" w:hAnsi="Aptos" w:cs="Arial"/>
          <w:sz w:val="18"/>
          <w:szCs w:val="18"/>
          <w:rPrChange w:id="1125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>- w specjalności instalacyjnej w zakresie sieci, instalacji i urządzeń elektrycznych i elektroenergetycznych bez ograniczeń;</w:t>
      </w:r>
    </w:p>
    <w:bookmarkStart w:id="1126" w:name="_Hlk150151157"/>
    <w:p w14:paraId="7054EE3A" w14:textId="10B9DFCF" w:rsidR="00F7055C" w:rsidRPr="003572E1" w:rsidRDefault="00603A1C" w:rsidP="00FA4F92">
      <w:pPr>
        <w:ind w:left="624" w:right="397" w:hanging="340"/>
        <w:jc w:val="both"/>
        <w:rPr>
          <w:rFonts w:ascii="Aptos" w:hAnsi="Aptos" w:cs="Arial"/>
          <w:sz w:val="18"/>
          <w:szCs w:val="18"/>
          <w:rPrChange w:id="1127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pPr>
      <w:r w:rsidRPr="003572E1">
        <w:rPr>
          <w:rFonts w:ascii="Aptos" w:hAnsi="Aptos" w:cs="Arial"/>
          <w:sz w:val="18"/>
          <w:szCs w:val="18"/>
          <w:rPrChange w:id="1128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fldChar w:fldCharType="begin">
          <w:ffData>
            <w:name w:val="Wybór34"/>
            <w:enabled/>
            <w:calcOnExit w:val="0"/>
            <w:checkBox>
              <w:size w:val="18"/>
              <w:default w:val="0"/>
            </w:checkBox>
          </w:ffData>
        </w:fldChar>
      </w:r>
      <w:r w:rsidR="00F7055C" w:rsidRPr="003572E1">
        <w:rPr>
          <w:rFonts w:ascii="Aptos" w:hAnsi="Aptos" w:cs="Arial"/>
          <w:sz w:val="18"/>
          <w:szCs w:val="18"/>
          <w:rPrChange w:id="1129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instrText xml:space="preserve"> FORMCHECKBOX </w:instrText>
      </w:r>
      <w:r w:rsidRPr="003572E1">
        <w:rPr>
          <w:rFonts w:ascii="Aptos" w:hAnsi="Aptos" w:cs="Arial"/>
          <w:sz w:val="18"/>
          <w:szCs w:val="18"/>
          <w:rPrChange w:id="1130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r>
      <w:r w:rsidRPr="003572E1">
        <w:rPr>
          <w:rFonts w:ascii="Aptos" w:hAnsi="Aptos" w:cs="Arial"/>
          <w:sz w:val="18"/>
          <w:szCs w:val="18"/>
          <w:rPrChange w:id="1131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fldChar w:fldCharType="separate"/>
      </w:r>
      <w:r w:rsidRPr="003572E1">
        <w:rPr>
          <w:rFonts w:ascii="Aptos" w:hAnsi="Aptos" w:cs="Arial"/>
          <w:sz w:val="18"/>
          <w:szCs w:val="18"/>
          <w:rPrChange w:id="1132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fldChar w:fldCharType="end"/>
      </w:r>
      <w:bookmarkEnd w:id="1126"/>
      <w:r w:rsidR="00F7055C" w:rsidRPr="003572E1">
        <w:rPr>
          <w:rFonts w:ascii="Aptos" w:hAnsi="Aptos" w:cs="Arial"/>
          <w:sz w:val="18"/>
          <w:szCs w:val="18"/>
          <w:rPrChange w:id="1133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 </w:t>
      </w:r>
      <w:r w:rsidR="00B90230" w:rsidRPr="003572E1">
        <w:rPr>
          <w:rFonts w:ascii="Aptos" w:hAnsi="Aptos" w:cs="Arial"/>
          <w:sz w:val="18"/>
          <w:szCs w:val="18"/>
          <w:rPrChange w:id="1134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 </w:t>
      </w:r>
      <w:r w:rsidR="00110927" w:rsidRPr="003572E1">
        <w:rPr>
          <w:rFonts w:ascii="Aptos" w:hAnsi="Aptos" w:cs="Arial"/>
          <w:sz w:val="18"/>
          <w:szCs w:val="18"/>
          <w:rPrChange w:id="1135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 </w:t>
      </w:r>
      <w:r w:rsidR="00F7055C" w:rsidRPr="003572E1">
        <w:rPr>
          <w:rFonts w:ascii="Aptos" w:hAnsi="Aptos" w:cs="Arial"/>
          <w:sz w:val="18"/>
          <w:szCs w:val="18"/>
          <w:rPrChange w:id="1136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>zobowiązanie zgłoszonej osoby (</w:t>
      </w:r>
      <w:r w:rsidR="002D7A87" w:rsidRPr="003572E1">
        <w:rPr>
          <w:rFonts w:ascii="Aptos" w:hAnsi="Aptos" w:cs="Arial"/>
          <w:sz w:val="18"/>
          <w:szCs w:val="18"/>
          <w:rPrChange w:id="1137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>niebędącej</w:t>
      </w:r>
      <w:r w:rsidR="00F7055C" w:rsidRPr="003572E1">
        <w:rPr>
          <w:rFonts w:ascii="Aptos" w:hAnsi="Aptos" w:cs="Arial"/>
          <w:sz w:val="18"/>
          <w:szCs w:val="18"/>
          <w:rPrChange w:id="1138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 pracownikiem Wykonawcy) do pełnienia samodzielnej funkcji </w:t>
      </w:r>
      <w:ins w:id="1139" w:author="Mirońska Agnieszka" w:date="2025-12-02T10:31:00Z" w16du:dateUtc="2025-12-02T09:31:00Z">
        <w:r w:rsidR="003572E1">
          <w:rPr>
            <w:rFonts w:ascii="Aptos" w:hAnsi="Aptos" w:cs="Arial"/>
            <w:sz w:val="18"/>
            <w:szCs w:val="18"/>
          </w:rPr>
          <w:br/>
        </w:r>
      </w:ins>
      <w:r w:rsidR="00F7055C" w:rsidRPr="003572E1">
        <w:rPr>
          <w:rFonts w:ascii="Aptos" w:hAnsi="Aptos" w:cs="Arial"/>
          <w:sz w:val="18"/>
          <w:szCs w:val="18"/>
          <w:rPrChange w:id="1140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w budownictwie, przy realizacji zadań zleconych przez </w:t>
      </w:r>
      <w:del w:id="1141" w:author="Chmielewska Aleksandra (01006342)" w:date="2025-08-04T11:44:00Z" w16du:dateUtc="2025-08-04T09:44:00Z">
        <w:r w:rsidR="00F7055C" w:rsidRPr="003572E1" w:rsidDel="00AF4F54">
          <w:rPr>
            <w:rFonts w:ascii="Aptos" w:hAnsi="Aptos" w:cs="Arial"/>
            <w:sz w:val="18"/>
            <w:szCs w:val="18"/>
            <w:rPrChange w:id="1142" w:author="Mirońska Agnieszka" w:date="2025-12-02T10:30:00Z" w16du:dateUtc="2025-12-02T09:30:00Z">
              <w:rPr>
                <w:rFonts w:ascii="Arial Narrow" w:hAnsi="Arial Narrow" w:cs="Arial"/>
                <w:sz w:val="18"/>
                <w:szCs w:val="18"/>
              </w:rPr>
            </w:rPrChange>
          </w:rPr>
          <w:delText>Zamawiającego</w:delText>
        </w:r>
      </w:del>
      <w:ins w:id="1143" w:author="Chmielewska Aleksandra (01006342)" w:date="2025-08-04T11:44:00Z" w16du:dateUtc="2025-08-04T09:44:00Z">
        <w:r w:rsidR="00AF4F54" w:rsidRPr="003572E1">
          <w:rPr>
            <w:rFonts w:ascii="Aptos" w:hAnsi="Aptos" w:cs="Arial"/>
            <w:sz w:val="18"/>
            <w:szCs w:val="18"/>
            <w:rPrChange w:id="1144" w:author="Mirońska Agnieszka" w:date="2025-12-02T10:30:00Z" w16du:dateUtc="2025-12-02T09:30:00Z">
              <w:rPr>
                <w:rFonts w:ascii="Arial Narrow" w:hAnsi="Arial Narrow" w:cs="Arial"/>
                <w:sz w:val="18"/>
                <w:szCs w:val="18"/>
              </w:rPr>
            </w:rPrChange>
          </w:rPr>
          <w:t>Zlecającego</w:t>
        </w:r>
      </w:ins>
      <w:r w:rsidR="00F7055C" w:rsidRPr="003572E1">
        <w:rPr>
          <w:rFonts w:ascii="Aptos" w:hAnsi="Aptos" w:cs="Arial"/>
          <w:sz w:val="18"/>
          <w:szCs w:val="18"/>
          <w:rPrChange w:id="1145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>, a wykonywanych przez Podmiot;</w:t>
      </w:r>
    </w:p>
    <w:p w14:paraId="0A342C1B" w14:textId="77777777" w:rsidR="00571C40" w:rsidRPr="003572E1" w:rsidRDefault="00571C40" w:rsidP="00FA4F92">
      <w:pPr>
        <w:ind w:left="624" w:right="397" w:hanging="340"/>
        <w:jc w:val="both"/>
        <w:rPr>
          <w:rFonts w:ascii="Aptos" w:hAnsi="Aptos" w:cs="Arial"/>
          <w:sz w:val="18"/>
          <w:szCs w:val="18"/>
          <w:rPrChange w:id="1146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pPr>
    </w:p>
    <w:p w14:paraId="05442029" w14:textId="7D064AE3" w:rsidR="00F7055C" w:rsidRPr="003572E1" w:rsidRDefault="00603A1C" w:rsidP="00FA4F92">
      <w:pPr>
        <w:ind w:left="624" w:right="397" w:hanging="340"/>
        <w:jc w:val="both"/>
        <w:rPr>
          <w:rFonts w:ascii="Aptos" w:hAnsi="Aptos" w:cs="Arial"/>
          <w:sz w:val="18"/>
          <w:szCs w:val="18"/>
          <w:rPrChange w:id="1147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pPr>
      <w:r w:rsidRPr="003572E1">
        <w:rPr>
          <w:rFonts w:ascii="Aptos" w:hAnsi="Aptos" w:cs="Arial"/>
          <w:sz w:val="18"/>
          <w:szCs w:val="18"/>
          <w:rPrChange w:id="1148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fldChar w:fldCharType="begin">
          <w:ffData>
            <w:name w:val="Wybór34"/>
            <w:enabled/>
            <w:calcOnExit w:val="0"/>
            <w:checkBox>
              <w:size w:val="18"/>
              <w:default w:val="0"/>
            </w:checkBox>
          </w:ffData>
        </w:fldChar>
      </w:r>
      <w:r w:rsidR="00F7055C" w:rsidRPr="003572E1">
        <w:rPr>
          <w:rFonts w:ascii="Aptos" w:hAnsi="Aptos" w:cs="Arial"/>
          <w:sz w:val="18"/>
          <w:szCs w:val="18"/>
          <w:rPrChange w:id="1149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instrText xml:space="preserve"> FORMCHECKBOX </w:instrText>
      </w:r>
      <w:r w:rsidRPr="003572E1">
        <w:rPr>
          <w:rFonts w:ascii="Aptos" w:hAnsi="Aptos" w:cs="Arial"/>
          <w:sz w:val="18"/>
          <w:szCs w:val="18"/>
          <w:rPrChange w:id="1150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r>
      <w:r w:rsidRPr="003572E1">
        <w:rPr>
          <w:rFonts w:ascii="Aptos" w:hAnsi="Aptos" w:cs="Arial"/>
          <w:sz w:val="18"/>
          <w:szCs w:val="18"/>
          <w:rPrChange w:id="1151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fldChar w:fldCharType="separate"/>
      </w:r>
      <w:r w:rsidRPr="003572E1">
        <w:rPr>
          <w:rFonts w:ascii="Aptos" w:hAnsi="Aptos" w:cs="Arial"/>
          <w:sz w:val="18"/>
          <w:szCs w:val="18"/>
          <w:rPrChange w:id="1152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fldChar w:fldCharType="end"/>
      </w:r>
      <w:r w:rsidR="00F7055C" w:rsidRPr="003572E1">
        <w:rPr>
          <w:rFonts w:ascii="Aptos" w:hAnsi="Aptos" w:cs="Arial"/>
          <w:sz w:val="18"/>
          <w:szCs w:val="18"/>
          <w:rPrChange w:id="1153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 </w:t>
      </w:r>
      <w:r w:rsidR="00B90230" w:rsidRPr="003572E1">
        <w:rPr>
          <w:rFonts w:ascii="Aptos" w:hAnsi="Aptos" w:cs="Arial"/>
          <w:sz w:val="18"/>
          <w:szCs w:val="18"/>
          <w:rPrChange w:id="1154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 </w:t>
      </w:r>
      <w:r w:rsidR="00110927" w:rsidRPr="003572E1">
        <w:rPr>
          <w:rFonts w:ascii="Aptos" w:hAnsi="Aptos" w:cs="Arial"/>
          <w:sz w:val="18"/>
          <w:szCs w:val="18"/>
          <w:rPrChange w:id="1155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 </w:t>
      </w:r>
      <w:r w:rsidR="00F7055C" w:rsidRPr="003572E1">
        <w:rPr>
          <w:rFonts w:ascii="Aptos" w:hAnsi="Aptos" w:cs="Arial"/>
          <w:sz w:val="18"/>
          <w:szCs w:val="18"/>
          <w:rPrChange w:id="1156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>aktualne zaświadczenie o przynależności do Izby Samorządu Zawodowego zgłaszanych osób posiadających uprawnienia budowlane;</w:t>
      </w:r>
      <w:r w:rsidR="00503362" w:rsidRPr="003572E1">
        <w:rPr>
          <w:rFonts w:ascii="Aptos" w:hAnsi="Aptos" w:cs="Arial"/>
          <w:sz w:val="18"/>
          <w:szCs w:val="18"/>
          <w:rPrChange w:id="1157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ab/>
      </w:r>
    </w:p>
    <w:p w14:paraId="49C2BCA1" w14:textId="77777777" w:rsidR="00571C40" w:rsidRPr="003572E1" w:rsidRDefault="00571C40" w:rsidP="00FA4F92">
      <w:pPr>
        <w:ind w:left="624" w:right="397" w:hanging="340"/>
        <w:jc w:val="both"/>
        <w:rPr>
          <w:rFonts w:ascii="Aptos" w:hAnsi="Aptos" w:cs="Arial"/>
          <w:sz w:val="18"/>
          <w:szCs w:val="18"/>
          <w:rPrChange w:id="1158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pPr>
    </w:p>
    <w:p w14:paraId="21926664" w14:textId="47DC8006" w:rsidR="00F7055C" w:rsidRPr="003572E1" w:rsidRDefault="00603A1C" w:rsidP="00FA4F92">
      <w:pPr>
        <w:ind w:left="624" w:right="397" w:hanging="340"/>
        <w:jc w:val="both"/>
        <w:rPr>
          <w:rFonts w:ascii="Aptos" w:hAnsi="Aptos" w:cs="Arial"/>
          <w:sz w:val="18"/>
          <w:szCs w:val="18"/>
          <w:rPrChange w:id="1159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pPr>
      <w:r w:rsidRPr="003572E1">
        <w:rPr>
          <w:rFonts w:ascii="Aptos" w:hAnsi="Aptos" w:cs="Arial"/>
          <w:sz w:val="18"/>
          <w:szCs w:val="18"/>
          <w:rPrChange w:id="1160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fldChar w:fldCharType="begin">
          <w:ffData>
            <w:name w:val="Wybór34"/>
            <w:enabled/>
            <w:calcOnExit w:val="0"/>
            <w:checkBox>
              <w:size w:val="18"/>
              <w:default w:val="0"/>
            </w:checkBox>
          </w:ffData>
        </w:fldChar>
      </w:r>
      <w:r w:rsidR="00F7055C" w:rsidRPr="003572E1">
        <w:rPr>
          <w:rFonts w:ascii="Aptos" w:hAnsi="Aptos" w:cs="Arial"/>
          <w:sz w:val="18"/>
          <w:szCs w:val="18"/>
          <w:rPrChange w:id="1161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instrText xml:space="preserve"> FORMCHECKBOX </w:instrText>
      </w:r>
      <w:r w:rsidRPr="003572E1">
        <w:rPr>
          <w:rFonts w:ascii="Aptos" w:hAnsi="Aptos" w:cs="Arial"/>
          <w:sz w:val="18"/>
          <w:szCs w:val="18"/>
          <w:rPrChange w:id="1162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r>
      <w:r w:rsidRPr="003572E1">
        <w:rPr>
          <w:rFonts w:ascii="Aptos" w:hAnsi="Aptos" w:cs="Arial"/>
          <w:sz w:val="18"/>
          <w:szCs w:val="18"/>
          <w:rPrChange w:id="1163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fldChar w:fldCharType="separate"/>
      </w:r>
      <w:r w:rsidRPr="003572E1">
        <w:rPr>
          <w:rFonts w:ascii="Aptos" w:hAnsi="Aptos" w:cs="Arial"/>
          <w:sz w:val="18"/>
          <w:szCs w:val="18"/>
          <w:rPrChange w:id="1164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fldChar w:fldCharType="end"/>
      </w:r>
      <w:r w:rsidR="00B90230" w:rsidRPr="003572E1">
        <w:rPr>
          <w:rFonts w:ascii="Aptos" w:hAnsi="Aptos" w:cs="Arial"/>
          <w:sz w:val="18"/>
          <w:szCs w:val="18"/>
          <w:rPrChange w:id="1165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 </w:t>
      </w:r>
      <w:r w:rsidR="00110927" w:rsidRPr="003572E1">
        <w:rPr>
          <w:rFonts w:ascii="Aptos" w:hAnsi="Aptos" w:cs="Arial"/>
          <w:sz w:val="18"/>
          <w:szCs w:val="18"/>
          <w:rPrChange w:id="1166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 </w:t>
      </w:r>
      <w:r w:rsidR="00F7055C" w:rsidRPr="003572E1">
        <w:rPr>
          <w:rFonts w:ascii="Aptos" w:hAnsi="Aptos" w:cs="Arial"/>
          <w:sz w:val="18"/>
          <w:szCs w:val="18"/>
          <w:rPrChange w:id="1167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aktualne świadectwa kwalifikacyjne </w:t>
      </w:r>
      <w:r w:rsidR="009118D3" w:rsidRPr="003572E1">
        <w:rPr>
          <w:rFonts w:ascii="Aptos" w:hAnsi="Aptos" w:cs="Arial"/>
          <w:sz w:val="18"/>
          <w:szCs w:val="18"/>
          <w:rPrChange w:id="1168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(co najmniej dwóch osób) </w:t>
      </w:r>
      <w:r w:rsidR="00F7055C" w:rsidRPr="003572E1">
        <w:rPr>
          <w:rFonts w:ascii="Aptos" w:hAnsi="Aptos" w:cs="Arial"/>
          <w:sz w:val="18"/>
          <w:szCs w:val="18"/>
          <w:rPrChange w:id="1169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uprawniające do zajmowania się eksploatacją urządzeń, instalacji i sieci na stanowisku eksploatacji (E) dotyczy współpracy w zakresie </w:t>
      </w:r>
      <w:ins w:id="1170" w:author="Chmielewska Aleksandra (01006342)" w:date="2025-08-04T11:57:00Z" w16du:dateUtc="2025-08-04T09:57:00Z">
        <w:r w:rsidR="00FD42FF" w:rsidRPr="003572E1">
          <w:rPr>
            <w:rFonts w:ascii="Aptos" w:hAnsi="Aptos" w:cs="Arial"/>
            <w:sz w:val="18"/>
            <w:szCs w:val="18"/>
            <w:rPrChange w:id="1171" w:author="Mirońska Agnieszka" w:date="2025-12-02T10:30:00Z" w16du:dateUtc="2025-12-02T09:30:00Z">
              <w:rPr>
                <w:rFonts w:ascii="Arial Narrow" w:hAnsi="Arial Narrow" w:cs="Arial"/>
                <w:sz w:val="18"/>
                <w:szCs w:val="18"/>
              </w:rPr>
            </w:rPrChange>
          </w:rPr>
          <w:t>w</w:t>
        </w:r>
      </w:ins>
      <w:del w:id="1172" w:author="Chmielewska Aleksandra (01006342)" w:date="2025-08-04T11:57:00Z" w16du:dateUtc="2025-08-04T09:57:00Z">
        <w:r w:rsidR="00F7055C" w:rsidRPr="003572E1" w:rsidDel="00FD42FF">
          <w:rPr>
            <w:rFonts w:ascii="Aptos" w:hAnsi="Aptos" w:cs="Arial"/>
            <w:sz w:val="18"/>
            <w:szCs w:val="18"/>
            <w:rPrChange w:id="1173" w:author="Mirońska Agnieszka" w:date="2025-12-02T10:30:00Z" w16du:dateUtc="2025-12-02T09:30:00Z">
              <w:rPr>
                <w:rFonts w:ascii="Arial Narrow" w:hAnsi="Arial Narrow" w:cs="Arial"/>
                <w:sz w:val="18"/>
                <w:szCs w:val="18"/>
              </w:rPr>
            </w:rPrChange>
          </w:rPr>
          <w:delText>W</w:delText>
        </w:r>
      </w:del>
      <w:r w:rsidR="00F7055C" w:rsidRPr="003572E1">
        <w:rPr>
          <w:rFonts w:ascii="Aptos" w:hAnsi="Aptos" w:cs="Arial"/>
          <w:sz w:val="18"/>
          <w:szCs w:val="18"/>
          <w:rPrChange w:id="1174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>ykonawstwa</w:t>
      </w:r>
      <w:r w:rsidR="004B0BAE" w:rsidRPr="003572E1">
        <w:rPr>
          <w:rFonts w:ascii="Aptos" w:hAnsi="Aptos" w:cs="Arial"/>
          <w:sz w:val="18"/>
          <w:szCs w:val="18"/>
          <w:rPrChange w:id="1175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 </w:t>
      </w:r>
      <w:r w:rsidR="00DF31E7" w:rsidRPr="003572E1">
        <w:rPr>
          <w:rFonts w:ascii="Aptos" w:hAnsi="Aptos" w:cs="Arial"/>
          <w:sz w:val="18"/>
          <w:szCs w:val="18"/>
          <w:vertAlign w:val="superscript"/>
          <w:rPrChange w:id="1176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  <w:vertAlign w:val="superscript"/>
            </w:rPr>
          </w:rPrChange>
        </w:rPr>
        <w:t>2</w:t>
      </w:r>
      <w:r w:rsidR="004B0BAE" w:rsidRPr="003572E1">
        <w:rPr>
          <w:rFonts w:ascii="Aptos" w:hAnsi="Aptos" w:cs="Arial"/>
          <w:sz w:val="18"/>
          <w:szCs w:val="18"/>
          <w:vertAlign w:val="superscript"/>
          <w:rPrChange w:id="1177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  <w:vertAlign w:val="superscript"/>
            </w:rPr>
          </w:rPrChange>
        </w:rPr>
        <w:t>)</w:t>
      </w:r>
      <w:r w:rsidR="00F7055C" w:rsidRPr="003572E1">
        <w:rPr>
          <w:rFonts w:ascii="Aptos" w:hAnsi="Aptos" w:cs="Arial"/>
          <w:sz w:val="18"/>
          <w:szCs w:val="18"/>
          <w:rPrChange w:id="1178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>;</w:t>
      </w:r>
    </w:p>
    <w:p w14:paraId="093DC8D1" w14:textId="77777777" w:rsidR="00FA4F92" w:rsidRPr="003572E1" w:rsidRDefault="00FA4F92" w:rsidP="00FA4F92">
      <w:pPr>
        <w:ind w:left="624" w:right="397" w:hanging="340"/>
        <w:jc w:val="both"/>
        <w:rPr>
          <w:rFonts w:ascii="Aptos" w:hAnsi="Aptos" w:cs="Arial"/>
          <w:sz w:val="18"/>
          <w:szCs w:val="18"/>
          <w:rPrChange w:id="1179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pPr>
    </w:p>
    <w:p w14:paraId="086EC53A" w14:textId="0AAC7A4B" w:rsidR="00F7055C" w:rsidRPr="003572E1" w:rsidRDefault="00603A1C" w:rsidP="00FA4F92">
      <w:pPr>
        <w:ind w:left="624" w:right="397" w:hanging="340"/>
        <w:jc w:val="both"/>
        <w:rPr>
          <w:rFonts w:ascii="Aptos" w:hAnsi="Aptos" w:cs="Arial"/>
          <w:sz w:val="18"/>
          <w:szCs w:val="18"/>
          <w:rPrChange w:id="1180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pPr>
      <w:r w:rsidRPr="003572E1">
        <w:rPr>
          <w:rFonts w:ascii="Aptos" w:hAnsi="Aptos" w:cs="Arial"/>
          <w:sz w:val="18"/>
          <w:szCs w:val="18"/>
          <w:rPrChange w:id="1181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fldChar w:fldCharType="begin">
          <w:ffData>
            <w:name w:val="Wybór34"/>
            <w:enabled/>
            <w:calcOnExit w:val="0"/>
            <w:checkBox>
              <w:size w:val="18"/>
              <w:default w:val="0"/>
            </w:checkBox>
          </w:ffData>
        </w:fldChar>
      </w:r>
      <w:r w:rsidR="00F7055C" w:rsidRPr="003572E1">
        <w:rPr>
          <w:rFonts w:ascii="Aptos" w:hAnsi="Aptos" w:cs="Arial"/>
          <w:sz w:val="18"/>
          <w:szCs w:val="18"/>
          <w:rPrChange w:id="1182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instrText xml:space="preserve"> FORMCHECKBOX </w:instrText>
      </w:r>
      <w:r w:rsidRPr="003572E1">
        <w:rPr>
          <w:rFonts w:ascii="Aptos" w:hAnsi="Aptos" w:cs="Arial"/>
          <w:sz w:val="18"/>
          <w:szCs w:val="18"/>
          <w:rPrChange w:id="1183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r>
      <w:r w:rsidRPr="003572E1">
        <w:rPr>
          <w:rFonts w:ascii="Aptos" w:hAnsi="Aptos" w:cs="Arial"/>
          <w:sz w:val="18"/>
          <w:szCs w:val="18"/>
          <w:rPrChange w:id="1184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fldChar w:fldCharType="separate"/>
      </w:r>
      <w:r w:rsidRPr="003572E1">
        <w:rPr>
          <w:rFonts w:ascii="Aptos" w:hAnsi="Aptos" w:cs="Arial"/>
          <w:sz w:val="18"/>
          <w:szCs w:val="18"/>
          <w:rPrChange w:id="1185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fldChar w:fldCharType="end"/>
      </w:r>
      <w:r w:rsidR="00F7055C" w:rsidRPr="003572E1">
        <w:rPr>
          <w:rFonts w:ascii="Aptos" w:hAnsi="Aptos" w:cs="Arial"/>
          <w:sz w:val="18"/>
          <w:szCs w:val="18"/>
          <w:rPrChange w:id="1186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 </w:t>
      </w:r>
      <w:r w:rsidR="00110927" w:rsidRPr="003572E1">
        <w:rPr>
          <w:rFonts w:ascii="Aptos" w:hAnsi="Aptos" w:cs="Arial"/>
          <w:sz w:val="18"/>
          <w:szCs w:val="18"/>
          <w:rPrChange w:id="1187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  </w:t>
      </w:r>
      <w:r w:rsidR="00F7055C" w:rsidRPr="003572E1">
        <w:rPr>
          <w:rFonts w:ascii="Aptos" w:hAnsi="Aptos" w:cs="Arial"/>
          <w:sz w:val="18"/>
          <w:szCs w:val="18"/>
          <w:rPrChange w:id="1188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aktualne świadectwa kwalifikacyjne uprawniające do zajmowania się eksploatacją urządzeń, instalacji i sieci na stanowisku dozoru (D) dotyczy współpracy w zakresie </w:t>
      </w:r>
      <w:ins w:id="1189" w:author="Chmielewska Aleksandra (01006342)" w:date="2025-08-04T11:57:00Z" w16du:dateUtc="2025-08-04T09:57:00Z">
        <w:r w:rsidR="00FD42FF" w:rsidRPr="003572E1">
          <w:rPr>
            <w:rFonts w:ascii="Aptos" w:hAnsi="Aptos" w:cs="Arial"/>
            <w:sz w:val="18"/>
            <w:szCs w:val="18"/>
            <w:rPrChange w:id="1190" w:author="Mirońska Agnieszka" w:date="2025-12-02T10:30:00Z" w16du:dateUtc="2025-12-02T09:30:00Z">
              <w:rPr>
                <w:rFonts w:ascii="Arial Narrow" w:hAnsi="Arial Narrow" w:cs="Arial"/>
                <w:sz w:val="18"/>
                <w:szCs w:val="18"/>
              </w:rPr>
            </w:rPrChange>
          </w:rPr>
          <w:t>w</w:t>
        </w:r>
      </w:ins>
      <w:del w:id="1191" w:author="Chmielewska Aleksandra (01006342)" w:date="2025-08-04T11:57:00Z" w16du:dateUtc="2025-08-04T09:57:00Z">
        <w:r w:rsidR="00F7055C" w:rsidRPr="003572E1" w:rsidDel="00FD42FF">
          <w:rPr>
            <w:rFonts w:ascii="Aptos" w:hAnsi="Aptos" w:cs="Arial"/>
            <w:sz w:val="18"/>
            <w:szCs w:val="18"/>
            <w:rPrChange w:id="1192" w:author="Mirońska Agnieszka" w:date="2025-12-02T10:30:00Z" w16du:dateUtc="2025-12-02T09:30:00Z">
              <w:rPr>
                <w:rFonts w:ascii="Arial Narrow" w:hAnsi="Arial Narrow" w:cs="Arial"/>
                <w:sz w:val="18"/>
                <w:szCs w:val="18"/>
              </w:rPr>
            </w:rPrChange>
          </w:rPr>
          <w:delText>W</w:delText>
        </w:r>
      </w:del>
      <w:r w:rsidR="00F7055C" w:rsidRPr="003572E1">
        <w:rPr>
          <w:rFonts w:ascii="Aptos" w:hAnsi="Aptos" w:cs="Arial"/>
          <w:sz w:val="18"/>
          <w:szCs w:val="18"/>
          <w:rPrChange w:id="1193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>ykonawstwa z wyłączeniem zakresu robót ogólnobudowlanych;</w:t>
      </w:r>
    </w:p>
    <w:p w14:paraId="1B36FF12" w14:textId="267E6FED" w:rsidR="00953979" w:rsidRPr="003572E1" w:rsidRDefault="00953979">
      <w:pPr>
        <w:ind w:right="397"/>
        <w:jc w:val="both"/>
        <w:rPr>
          <w:rFonts w:ascii="Aptos" w:hAnsi="Aptos" w:cs="Arial"/>
          <w:sz w:val="18"/>
          <w:szCs w:val="18"/>
          <w:rPrChange w:id="1194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pPrChange w:id="1195" w:author="Chmielewska Aleksandra (01006342)" w:date="2025-08-04T11:57:00Z" w16du:dateUtc="2025-08-04T09:57:00Z">
          <w:pPr>
            <w:ind w:left="567" w:right="397" w:hanging="283"/>
            <w:jc w:val="both"/>
          </w:pPr>
        </w:pPrChange>
      </w:pPr>
    </w:p>
    <w:p w14:paraId="1C90ECB5" w14:textId="257B5FEC" w:rsidR="00864125" w:rsidRPr="003572E1" w:rsidRDefault="00603A1C" w:rsidP="00FA4F92">
      <w:pPr>
        <w:ind w:left="624" w:right="397" w:hanging="340"/>
        <w:jc w:val="both"/>
        <w:rPr>
          <w:rFonts w:ascii="Aptos" w:hAnsi="Aptos" w:cs="Arial"/>
          <w:sz w:val="18"/>
          <w:szCs w:val="18"/>
          <w:vertAlign w:val="superscript"/>
          <w:rPrChange w:id="1196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  <w:vertAlign w:val="superscript"/>
            </w:rPr>
          </w:rPrChange>
        </w:rPr>
      </w:pPr>
      <w:r w:rsidRPr="003572E1">
        <w:rPr>
          <w:rFonts w:ascii="Aptos" w:hAnsi="Aptos" w:cs="Arial"/>
          <w:sz w:val="18"/>
          <w:szCs w:val="18"/>
          <w:rPrChange w:id="1197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fldChar w:fldCharType="begin">
          <w:ffData>
            <w:name w:val="Wybór34"/>
            <w:enabled/>
            <w:calcOnExit w:val="0"/>
            <w:checkBox>
              <w:size w:val="18"/>
              <w:default w:val="0"/>
            </w:checkBox>
          </w:ffData>
        </w:fldChar>
      </w:r>
      <w:r w:rsidR="005C2849" w:rsidRPr="003572E1">
        <w:rPr>
          <w:rFonts w:ascii="Aptos" w:hAnsi="Aptos" w:cs="Arial"/>
          <w:sz w:val="18"/>
          <w:szCs w:val="18"/>
          <w:rPrChange w:id="1198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instrText xml:space="preserve"> FORMCHECKBOX </w:instrText>
      </w:r>
      <w:r w:rsidRPr="003572E1">
        <w:rPr>
          <w:rFonts w:ascii="Aptos" w:hAnsi="Aptos" w:cs="Arial"/>
          <w:sz w:val="18"/>
          <w:szCs w:val="18"/>
          <w:rPrChange w:id="1199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r>
      <w:r w:rsidRPr="003572E1">
        <w:rPr>
          <w:rFonts w:ascii="Aptos" w:hAnsi="Aptos" w:cs="Arial"/>
          <w:sz w:val="18"/>
          <w:szCs w:val="18"/>
          <w:rPrChange w:id="1200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fldChar w:fldCharType="separate"/>
      </w:r>
      <w:r w:rsidRPr="003572E1">
        <w:rPr>
          <w:rFonts w:ascii="Aptos" w:hAnsi="Aptos" w:cs="Arial"/>
          <w:sz w:val="18"/>
          <w:szCs w:val="18"/>
          <w:rPrChange w:id="1201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fldChar w:fldCharType="end"/>
      </w:r>
      <w:r w:rsidR="005C2849" w:rsidRPr="003572E1">
        <w:rPr>
          <w:rFonts w:ascii="Aptos" w:hAnsi="Aptos" w:cs="Arial"/>
          <w:sz w:val="18"/>
          <w:szCs w:val="18"/>
          <w:rPrChange w:id="1202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 </w:t>
      </w:r>
      <w:r w:rsidR="00110927" w:rsidRPr="003572E1">
        <w:rPr>
          <w:rFonts w:ascii="Aptos" w:hAnsi="Aptos" w:cs="Arial"/>
          <w:sz w:val="18"/>
          <w:szCs w:val="18"/>
          <w:rPrChange w:id="1203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  </w:t>
      </w:r>
      <w:r w:rsidR="00574D8B" w:rsidRPr="003572E1">
        <w:rPr>
          <w:rFonts w:ascii="Aptos" w:hAnsi="Aptos" w:cs="Arial"/>
          <w:sz w:val="18"/>
          <w:szCs w:val="18"/>
          <w:rPrChange w:id="1204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>Klauzula informacyjna</w:t>
      </w:r>
      <w:r w:rsidR="005C2849" w:rsidRPr="003572E1">
        <w:rPr>
          <w:rFonts w:ascii="Aptos" w:hAnsi="Aptos" w:cs="Arial"/>
          <w:sz w:val="18"/>
          <w:szCs w:val="18"/>
          <w:rPrChange w:id="1205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 RO</w:t>
      </w:r>
      <w:r w:rsidR="00864125" w:rsidRPr="003572E1">
        <w:rPr>
          <w:rFonts w:ascii="Aptos" w:hAnsi="Aptos" w:cs="Arial"/>
          <w:sz w:val="18"/>
          <w:szCs w:val="18"/>
          <w:rPrChange w:id="1206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DO – </w:t>
      </w:r>
      <w:r w:rsidR="00D925F9" w:rsidRPr="003572E1">
        <w:rPr>
          <w:rFonts w:ascii="Aptos" w:hAnsi="Aptos" w:cs="Arial"/>
          <w:sz w:val="18"/>
          <w:szCs w:val="18"/>
          <w:rPrChange w:id="1207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Obowiązek informacyjny </w:t>
      </w:r>
      <w:r w:rsidR="00574D8B" w:rsidRPr="003572E1">
        <w:rPr>
          <w:rFonts w:ascii="Aptos" w:hAnsi="Aptos" w:cs="Arial"/>
          <w:sz w:val="18"/>
          <w:szCs w:val="18"/>
          <w:rPrChange w:id="1208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dla osób </w:t>
      </w:r>
      <w:r w:rsidR="00D925F9" w:rsidRPr="003572E1">
        <w:rPr>
          <w:rFonts w:ascii="Aptos" w:hAnsi="Aptos" w:cs="Arial"/>
          <w:sz w:val="18"/>
          <w:szCs w:val="18"/>
          <w:rPrChange w:id="1209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>wskazan</w:t>
      </w:r>
      <w:r w:rsidR="00574D8B" w:rsidRPr="003572E1">
        <w:rPr>
          <w:rFonts w:ascii="Aptos" w:hAnsi="Aptos" w:cs="Arial"/>
          <w:sz w:val="18"/>
          <w:szCs w:val="18"/>
          <w:rPrChange w:id="1210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>ych</w:t>
      </w:r>
      <w:r w:rsidR="00D925F9" w:rsidRPr="003572E1">
        <w:rPr>
          <w:rFonts w:ascii="Aptos" w:hAnsi="Aptos" w:cs="Arial"/>
          <w:sz w:val="18"/>
          <w:szCs w:val="18"/>
          <w:rPrChange w:id="1211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 przez </w:t>
      </w:r>
      <w:del w:id="1212" w:author="Chmielewska Aleksandra (01006342)" w:date="2025-08-04T11:57:00Z" w16du:dateUtc="2025-08-04T09:57:00Z">
        <w:r w:rsidR="00D925F9" w:rsidRPr="003572E1" w:rsidDel="00FD42FF">
          <w:rPr>
            <w:rFonts w:ascii="Aptos" w:hAnsi="Aptos" w:cs="Arial"/>
            <w:sz w:val="18"/>
            <w:szCs w:val="18"/>
            <w:rPrChange w:id="1213" w:author="Mirońska Agnieszka" w:date="2025-12-02T10:30:00Z" w16du:dateUtc="2025-12-02T09:30:00Z">
              <w:rPr>
                <w:rFonts w:ascii="Arial Narrow" w:hAnsi="Arial Narrow" w:cs="Arial"/>
                <w:sz w:val="18"/>
                <w:szCs w:val="18"/>
              </w:rPr>
            </w:rPrChange>
          </w:rPr>
          <w:delText>w</w:delText>
        </w:r>
      </w:del>
      <w:ins w:id="1214" w:author="Chmielewska Aleksandra (01006342)" w:date="2025-08-04T11:57:00Z" w16du:dateUtc="2025-08-04T09:57:00Z">
        <w:r w:rsidR="00FD42FF" w:rsidRPr="003572E1">
          <w:rPr>
            <w:rFonts w:ascii="Aptos" w:hAnsi="Aptos" w:cs="Arial"/>
            <w:sz w:val="18"/>
            <w:szCs w:val="18"/>
            <w:rPrChange w:id="1215" w:author="Mirońska Agnieszka" w:date="2025-12-02T10:30:00Z" w16du:dateUtc="2025-12-02T09:30:00Z">
              <w:rPr>
                <w:rFonts w:ascii="Arial Narrow" w:hAnsi="Arial Narrow" w:cs="Arial"/>
                <w:sz w:val="18"/>
                <w:szCs w:val="18"/>
              </w:rPr>
            </w:rPrChange>
          </w:rPr>
          <w:t>W</w:t>
        </w:r>
      </w:ins>
      <w:r w:rsidR="00D925F9" w:rsidRPr="003572E1">
        <w:rPr>
          <w:rFonts w:ascii="Aptos" w:hAnsi="Aptos" w:cs="Arial"/>
          <w:sz w:val="18"/>
          <w:szCs w:val="18"/>
          <w:rPrChange w:id="1216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>ykonawcę</w:t>
      </w:r>
      <w:r w:rsidR="00944E3F" w:rsidRPr="003572E1">
        <w:rPr>
          <w:rFonts w:ascii="Aptos" w:hAnsi="Aptos" w:cs="Arial"/>
          <w:sz w:val="18"/>
          <w:szCs w:val="18"/>
          <w:rPrChange w:id="1217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 </w:t>
      </w:r>
      <w:r w:rsidR="00574D8B" w:rsidRPr="003572E1">
        <w:rPr>
          <w:rFonts w:ascii="Aptos" w:hAnsi="Aptos" w:cs="Arial"/>
          <w:sz w:val="18"/>
          <w:szCs w:val="18"/>
          <w:rPrChange w:id="1218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(w przypadku ich wskazania) </w:t>
      </w:r>
      <w:r w:rsidR="00944E3F" w:rsidRPr="003572E1">
        <w:rPr>
          <w:rFonts w:ascii="Aptos" w:hAnsi="Aptos" w:cs="Arial"/>
          <w:sz w:val="18"/>
          <w:szCs w:val="18"/>
          <w:rPrChange w:id="1219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– według wzoru </w:t>
      </w:r>
      <w:r w:rsidR="00F84A95" w:rsidRPr="003572E1">
        <w:rPr>
          <w:rFonts w:ascii="Aptos" w:hAnsi="Aptos" w:cs="Arial"/>
          <w:sz w:val="18"/>
          <w:szCs w:val="18"/>
          <w:rPrChange w:id="1220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stanowiącego </w:t>
      </w:r>
      <w:del w:id="1221" w:author="Chmielewska Aleksandra (01006342)" w:date="2025-08-04T11:57:00Z" w16du:dateUtc="2025-08-04T09:57:00Z">
        <w:r w:rsidR="00944E3F" w:rsidRPr="003572E1" w:rsidDel="00FD42FF">
          <w:rPr>
            <w:rFonts w:ascii="Aptos" w:hAnsi="Aptos" w:cs="Arial"/>
            <w:sz w:val="18"/>
            <w:szCs w:val="18"/>
            <w:rPrChange w:id="1222" w:author="Mirońska Agnieszka" w:date="2025-12-02T10:30:00Z" w16du:dateUtc="2025-12-02T09:30:00Z">
              <w:rPr>
                <w:rFonts w:ascii="Arial Narrow" w:hAnsi="Arial Narrow" w:cs="Arial"/>
                <w:sz w:val="18"/>
                <w:szCs w:val="18"/>
              </w:rPr>
            </w:rPrChange>
          </w:rPr>
          <w:delText>z</w:delText>
        </w:r>
      </w:del>
      <w:ins w:id="1223" w:author="Chmielewska Aleksandra (01006342)" w:date="2025-08-04T11:57:00Z" w16du:dateUtc="2025-08-04T09:57:00Z">
        <w:r w:rsidR="00FD42FF" w:rsidRPr="003572E1">
          <w:rPr>
            <w:rFonts w:ascii="Aptos" w:hAnsi="Aptos" w:cs="Arial"/>
            <w:sz w:val="18"/>
            <w:szCs w:val="18"/>
            <w:rPrChange w:id="1224" w:author="Mirońska Agnieszka" w:date="2025-12-02T10:30:00Z" w16du:dateUtc="2025-12-02T09:30:00Z">
              <w:rPr>
                <w:rFonts w:ascii="Arial Narrow" w:hAnsi="Arial Narrow" w:cs="Arial"/>
                <w:sz w:val="18"/>
                <w:szCs w:val="18"/>
              </w:rPr>
            </w:rPrChange>
          </w:rPr>
          <w:t>Z</w:t>
        </w:r>
      </w:ins>
      <w:r w:rsidR="00944E3F" w:rsidRPr="003572E1">
        <w:rPr>
          <w:rFonts w:ascii="Aptos" w:hAnsi="Aptos" w:cs="Arial"/>
          <w:sz w:val="18"/>
          <w:szCs w:val="18"/>
          <w:rPrChange w:id="1225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>ałącznik nr 3 do Wytycznych</w:t>
      </w:r>
      <w:r w:rsidR="004B0BAE" w:rsidRPr="003572E1">
        <w:rPr>
          <w:rFonts w:ascii="Aptos" w:hAnsi="Aptos" w:cs="Arial"/>
          <w:sz w:val="18"/>
          <w:szCs w:val="18"/>
          <w:rPrChange w:id="1226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 </w:t>
      </w:r>
      <w:r w:rsidR="00F34F12" w:rsidRPr="003572E1">
        <w:rPr>
          <w:rFonts w:ascii="Aptos" w:hAnsi="Aptos" w:cs="Arial"/>
          <w:sz w:val="18"/>
          <w:szCs w:val="18"/>
          <w:vertAlign w:val="superscript"/>
          <w:rPrChange w:id="1227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  <w:vertAlign w:val="superscript"/>
            </w:rPr>
          </w:rPrChange>
        </w:rPr>
        <w:t>1)</w:t>
      </w:r>
    </w:p>
    <w:p w14:paraId="1AC5714A" w14:textId="77777777" w:rsidR="00FA4F92" w:rsidRPr="003572E1" w:rsidRDefault="00FA4F92" w:rsidP="00FA4F92">
      <w:pPr>
        <w:ind w:left="624" w:right="397" w:hanging="340"/>
        <w:jc w:val="both"/>
        <w:rPr>
          <w:rFonts w:ascii="Aptos" w:hAnsi="Aptos" w:cs="Arial"/>
          <w:sz w:val="18"/>
          <w:szCs w:val="18"/>
          <w:vertAlign w:val="superscript"/>
          <w:rPrChange w:id="1228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  <w:vertAlign w:val="superscript"/>
            </w:rPr>
          </w:rPrChange>
        </w:rPr>
      </w:pPr>
    </w:p>
    <w:p w14:paraId="63ECE4B2" w14:textId="7307FA21" w:rsidR="00503362" w:rsidRPr="003572E1" w:rsidRDefault="00603A1C" w:rsidP="00DF70EB">
      <w:pPr>
        <w:tabs>
          <w:tab w:val="right" w:pos="9807"/>
        </w:tabs>
        <w:ind w:left="624" w:right="397" w:hanging="340"/>
        <w:jc w:val="both"/>
        <w:rPr>
          <w:ins w:id="1229" w:author="Kulewicz Arleta (01005686)" w:date="2025-09-02T14:15:00Z" w16du:dateUtc="2025-09-02T12:15:00Z"/>
          <w:rFonts w:ascii="Aptos" w:hAnsi="Aptos" w:cs="Arial"/>
          <w:sz w:val="18"/>
          <w:szCs w:val="18"/>
          <w:vertAlign w:val="superscript"/>
          <w:rPrChange w:id="1230" w:author="Mirońska Agnieszka" w:date="2025-12-02T10:30:00Z" w16du:dateUtc="2025-12-02T09:30:00Z">
            <w:rPr>
              <w:ins w:id="1231" w:author="Kulewicz Arleta (01005686)" w:date="2025-09-02T14:15:00Z" w16du:dateUtc="2025-09-02T12:15:00Z"/>
              <w:rFonts w:ascii="Arial Narrow" w:hAnsi="Arial Narrow" w:cs="Arial"/>
              <w:sz w:val="18"/>
              <w:szCs w:val="18"/>
              <w:vertAlign w:val="superscript"/>
            </w:rPr>
          </w:rPrChange>
        </w:rPr>
      </w:pPr>
      <w:r w:rsidRPr="003572E1">
        <w:rPr>
          <w:rFonts w:ascii="Aptos" w:hAnsi="Aptos" w:cs="Arial"/>
          <w:sz w:val="18"/>
          <w:szCs w:val="18"/>
          <w:rPrChange w:id="1232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fldChar w:fldCharType="begin">
          <w:ffData>
            <w:name w:val="Wybór34"/>
            <w:enabled/>
            <w:calcOnExit w:val="0"/>
            <w:checkBox>
              <w:size w:val="18"/>
              <w:default w:val="0"/>
            </w:checkBox>
          </w:ffData>
        </w:fldChar>
      </w:r>
      <w:r w:rsidR="00503362" w:rsidRPr="003572E1">
        <w:rPr>
          <w:rFonts w:ascii="Aptos" w:hAnsi="Aptos" w:cs="Arial"/>
          <w:sz w:val="18"/>
          <w:szCs w:val="18"/>
          <w:rPrChange w:id="1233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instrText xml:space="preserve"> FORMCHECKBOX </w:instrText>
      </w:r>
      <w:r w:rsidRPr="003572E1">
        <w:rPr>
          <w:rFonts w:ascii="Aptos" w:hAnsi="Aptos" w:cs="Arial"/>
          <w:sz w:val="18"/>
          <w:szCs w:val="18"/>
          <w:rPrChange w:id="1234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r>
      <w:r w:rsidRPr="003572E1">
        <w:rPr>
          <w:rFonts w:ascii="Aptos" w:hAnsi="Aptos" w:cs="Arial"/>
          <w:sz w:val="18"/>
          <w:szCs w:val="18"/>
          <w:rPrChange w:id="1235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fldChar w:fldCharType="separate"/>
      </w:r>
      <w:r w:rsidRPr="003572E1">
        <w:rPr>
          <w:rFonts w:ascii="Aptos" w:hAnsi="Aptos" w:cs="Arial"/>
          <w:sz w:val="18"/>
          <w:szCs w:val="18"/>
          <w:rPrChange w:id="1236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fldChar w:fldCharType="end"/>
      </w:r>
      <w:r w:rsidR="00503362" w:rsidRPr="003572E1">
        <w:rPr>
          <w:rFonts w:ascii="Aptos" w:hAnsi="Aptos" w:cs="Arial"/>
          <w:sz w:val="18"/>
          <w:szCs w:val="18"/>
          <w:rPrChange w:id="1237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 </w:t>
      </w:r>
      <w:r w:rsidR="00110927" w:rsidRPr="003572E1">
        <w:rPr>
          <w:rFonts w:ascii="Aptos" w:hAnsi="Aptos" w:cs="Arial"/>
          <w:sz w:val="18"/>
          <w:szCs w:val="18"/>
          <w:rPrChange w:id="1238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  </w:t>
      </w:r>
      <w:r w:rsidR="00574D8B" w:rsidRPr="003572E1">
        <w:rPr>
          <w:rFonts w:ascii="Aptos" w:hAnsi="Aptos" w:cs="Arial"/>
          <w:sz w:val="18"/>
          <w:szCs w:val="18"/>
          <w:rPrChange w:id="1239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>Klauzula informacyjna</w:t>
      </w:r>
      <w:r w:rsidR="00503362" w:rsidRPr="003572E1">
        <w:rPr>
          <w:rFonts w:ascii="Aptos" w:hAnsi="Aptos" w:cs="Arial"/>
          <w:sz w:val="18"/>
          <w:szCs w:val="18"/>
          <w:rPrChange w:id="1240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 RODO – Obowiązek informacyjny RKW </w:t>
      </w:r>
      <w:r w:rsidR="00944E3F" w:rsidRPr="003572E1">
        <w:rPr>
          <w:rFonts w:ascii="Aptos" w:hAnsi="Aptos" w:cs="Arial"/>
          <w:sz w:val="18"/>
          <w:szCs w:val="18"/>
          <w:rPrChange w:id="1241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>-</w:t>
      </w:r>
      <w:r w:rsidR="002D7A87" w:rsidRPr="003572E1">
        <w:rPr>
          <w:rFonts w:ascii="Aptos" w:hAnsi="Aptos" w:cs="Arial"/>
          <w:sz w:val="18"/>
          <w:szCs w:val="18"/>
          <w:rPrChange w:id="1242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 </w:t>
      </w:r>
      <w:r w:rsidR="00944E3F" w:rsidRPr="003572E1">
        <w:rPr>
          <w:rFonts w:ascii="Aptos" w:hAnsi="Aptos" w:cs="Arial"/>
          <w:sz w:val="18"/>
          <w:szCs w:val="18"/>
          <w:rPrChange w:id="1243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według wzoru </w:t>
      </w:r>
      <w:r w:rsidR="00F84A95" w:rsidRPr="003572E1">
        <w:rPr>
          <w:rFonts w:ascii="Aptos" w:hAnsi="Aptos" w:cs="Arial"/>
          <w:sz w:val="18"/>
          <w:szCs w:val="18"/>
          <w:rPrChange w:id="1244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stanowiącego </w:t>
      </w:r>
      <w:ins w:id="1245" w:author="Chmielewska Aleksandra (01006342)" w:date="2025-08-04T11:58:00Z" w16du:dateUtc="2025-08-04T09:58:00Z">
        <w:r w:rsidR="00FD42FF" w:rsidRPr="003572E1">
          <w:rPr>
            <w:rFonts w:ascii="Aptos" w:hAnsi="Aptos" w:cs="Arial"/>
            <w:sz w:val="18"/>
            <w:szCs w:val="18"/>
            <w:rPrChange w:id="1246" w:author="Mirońska Agnieszka" w:date="2025-12-02T10:30:00Z" w16du:dateUtc="2025-12-02T09:30:00Z">
              <w:rPr>
                <w:rFonts w:ascii="Arial Narrow" w:hAnsi="Arial Narrow" w:cs="Arial"/>
                <w:sz w:val="18"/>
                <w:szCs w:val="18"/>
              </w:rPr>
            </w:rPrChange>
          </w:rPr>
          <w:t>Z</w:t>
        </w:r>
      </w:ins>
      <w:del w:id="1247" w:author="Chmielewska Aleksandra (01006342)" w:date="2025-08-04T11:58:00Z" w16du:dateUtc="2025-08-04T09:58:00Z">
        <w:r w:rsidR="00944E3F" w:rsidRPr="003572E1" w:rsidDel="00FD42FF">
          <w:rPr>
            <w:rFonts w:ascii="Aptos" w:hAnsi="Aptos" w:cs="Arial"/>
            <w:sz w:val="18"/>
            <w:szCs w:val="18"/>
            <w:rPrChange w:id="1248" w:author="Mirońska Agnieszka" w:date="2025-12-02T10:30:00Z" w16du:dateUtc="2025-12-02T09:30:00Z">
              <w:rPr>
                <w:rFonts w:ascii="Arial Narrow" w:hAnsi="Arial Narrow" w:cs="Arial"/>
                <w:sz w:val="18"/>
                <w:szCs w:val="18"/>
              </w:rPr>
            </w:rPrChange>
          </w:rPr>
          <w:delText>z</w:delText>
        </w:r>
      </w:del>
      <w:r w:rsidR="00944E3F" w:rsidRPr="003572E1">
        <w:rPr>
          <w:rFonts w:ascii="Aptos" w:hAnsi="Aptos" w:cs="Arial"/>
          <w:sz w:val="18"/>
          <w:szCs w:val="18"/>
          <w:rPrChange w:id="1249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ałącznik nr 2 do Wytycznych </w:t>
      </w:r>
      <w:r w:rsidR="00934D8B" w:rsidRPr="003572E1">
        <w:rPr>
          <w:rFonts w:ascii="Aptos" w:hAnsi="Aptos" w:cs="Arial"/>
          <w:sz w:val="18"/>
          <w:szCs w:val="18"/>
          <w:vertAlign w:val="superscript"/>
          <w:rPrChange w:id="1250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  <w:vertAlign w:val="superscript"/>
            </w:rPr>
          </w:rPrChange>
        </w:rPr>
        <w:t>2</w:t>
      </w:r>
      <w:r w:rsidR="00503362" w:rsidRPr="003572E1">
        <w:rPr>
          <w:rFonts w:ascii="Aptos" w:hAnsi="Aptos" w:cs="Arial"/>
          <w:sz w:val="18"/>
          <w:szCs w:val="18"/>
          <w:vertAlign w:val="superscript"/>
          <w:rPrChange w:id="1251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  <w:vertAlign w:val="superscript"/>
            </w:rPr>
          </w:rPrChange>
        </w:rPr>
        <w:t>)</w:t>
      </w:r>
      <w:ins w:id="1252" w:author="Kulewicz Arleta (01005686)" w:date="2025-09-02T14:12:00Z" w16du:dateUtc="2025-09-02T12:12:00Z">
        <w:r w:rsidR="00DF70EB" w:rsidRPr="003572E1">
          <w:rPr>
            <w:rFonts w:ascii="Aptos" w:hAnsi="Aptos" w:cs="Arial"/>
            <w:sz w:val="18"/>
            <w:szCs w:val="18"/>
            <w:vertAlign w:val="superscript"/>
            <w:rPrChange w:id="1253" w:author="Mirońska Agnieszka" w:date="2025-12-02T10:30:00Z" w16du:dateUtc="2025-12-02T09:30:00Z">
              <w:rPr>
                <w:rFonts w:ascii="Arial Narrow" w:hAnsi="Arial Narrow" w:cs="Arial"/>
                <w:sz w:val="18"/>
                <w:szCs w:val="18"/>
                <w:vertAlign w:val="superscript"/>
              </w:rPr>
            </w:rPrChange>
          </w:rPr>
          <w:tab/>
        </w:r>
      </w:ins>
    </w:p>
    <w:p w14:paraId="7E6398FE" w14:textId="77777777" w:rsidR="00DF70EB" w:rsidRPr="003572E1" w:rsidRDefault="00DF70EB" w:rsidP="00DF70EB">
      <w:pPr>
        <w:tabs>
          <w:tab w:val="right" w:pos="9807"/>
        </w:tabs>
        <w:ind w:left="624" w:right="397" w:hanging="340"/>
        <w:jc w:val="both"/>
        <w:rPr>
          <w:ins w:id="1254" w:author="Kulewicz Arleta (01005686)" w:date="2025-09-02T14:15:00Z" w16du:dateUtc="2025-09-02T12:15:00Z"/>
          <w:rFonts w:ascii="Aptos" w:hAnsi="Aptos" w:cs="Arial"/>
          <w:sz w:val="18"/>
          <w:szCs w:val="18"/>
          <w:vertAlign w:val="superscript"/>
          <w:rPrChange w:id="1255" w:author="Mirońska Agnieszka" w:date="2025-12-02T10:30:00Z" w16du:dateUtc="2025-12-02T09:30:00Z">
            <w:rPr>
              <w:ins w:id="1256" w:author="Kulewicz Arleta (01005686)" w:date="2025-09-02T14:15:00Z" w16du:dateUtc="2025-09-02T12:15:00Z"/>
              <w:rFonts w:ascii="Arial Narrow" w:hAnsi="Arial Narrow" w:cs="Arial"/>
              <w:sz w:val="18"/>
              <w:szCs w:val="18"/>
              <w:vertAlign w:val="superscript"/>
            </w:rPr>
          </w:rPrChange>
        </w:rPr>
      </w:pPr>
    </w:p>
    <w:p w14:paraId="6A0C4FCC" w14:textId="571CE064" w:rsidR="00DF70EB" w:rsidRPr="003572E1" w:rsidRDefault="00DF70EB">
      <w:pPr>
        <w:tabs>
          <w:tab w:val="right" w:pos="9807"/>
        </w:tabs>
        <w:ind w:left="624" w:right="397" w:hanging="340"/>
        <w:jc w:val="both"/>
        <w:rPr>
          <w:rFonts w:ascii="Aptos" w:hAnsi="Aptos" w:cs="Arial"/>
          <w:sz w:val="18"/>
          <w:szCs w:val="18"/>
          <w:rPrChange w:id="1257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  <w:vertAlign w:val="superscript"/>
            </w:rPr>
          </w:rPrChange>
        </w:rPr>
        <w:pPrChange w:id="1258" w:author="Kulewicz Arleta (01005686)" w:date="2025-09-02T14:12:00Z" w16du:dateUtc="2025-09-02T12:12:00Z">
          <w:pPr>
            <w:ind w:left="624" w:right="397" w:hanging="340"/>
            <w:jc w:val="both"/>
          </w:pPr>
        </w:pPrChange>
      </w:pPr>
      <w:ins w:id="1259" w:author="Kulewicz Arleta (01005686)" w:date="2025-09-02T14:15:00Z" w16du:dateUtc="2025-09-02T12:15:00Z">
        <w:r w:rsidRPr="003572E1">
          <w:rPr>
            <w:rFonts w:ascii="Aptos" w:hAnsi="Aptos" w:cs="Arial"/>
            <w:sz w:val="18"/>
            <w:szCs w:val="18"/>
            <w:rPrChange w:id="1260" w:author="Mirońska Agnieszka" w:date="2025-12-02T10:30:00Z" w16du:dateUtc="2025-12-02T09:30:00Z">
              <w:rPr>
                <w:rFonts w:ascii="Arial Narrow" w:hAnsi="Arial Narrow" w:cs="Arial"/>
                <w:sz w:val="18"/>
                <w:szCs w:val="18"/>
              </w:rPr>
            </w:rPrChange>
          </w:rPr>
          <w:fldChar w:fldCharType="begin">
            <w:ffData>
              <w:name w:val="Wybór34"/>
              <w:enabled/>
              <w:calcOnExit w:val="0"/>
              <w:checkBox>
                <w:size w:val="18"/>
                <w:default w:val="0"/>
              </w:checkBox>
            </w:ffData>
          </w:fldChar>
        </w:r>
        <w:r w:rsidRPr="003572E1">
          <w:rPr>
            <w:rFonts w:ascii="Aptos" w:hAnsi="Aptos" w:cs="Arial"/>
            <w:sz w:val="18"/>
            <w:szCs w:val="18"/>
            <w:rPrChange w:id="1261" w:author="Mirońska Agnieszka" w:date="2025-12-02T10:30:00Z" w16du:dateUtc="2025-12-02T09:30:00Z">
              <w:rPr>
                <w:rFonts w:ascii="Arial Narrow" w:hAnsi="Arial Narrow" w:cs="Arial"/>
                <w:sz w:val="18"/>
                <w:szCs w:val="18"/>
              </w:rPr>
            </w:rPrChange>
          </w:rPr>
          <w:instrText xml:space="preserve"> FORMCHECKBOX </w:instrText>
        </w:r>
        <w:r w:rsidRPr="003572E1">
          <w:rPr>
            <w:rFonts w:ascii="Aptos" w:hAnsi="Aptos" w:cs="Arial"/>
            <w:sz w:val="18"/>
            <w:szCs w:val="18"/>
            <w:rPrChange w:id="1262" w:author="Mirońska Agnieszka" w:date="2025-12-02T10:30:00Z" w16du:dateUtc="2025-12-02T09:30:00Z">
              <w:rPr>
                <w:rFonts w:ascii="Arial Narrow" w:hAnsi="Arial Narrow" w:cs="Arial"/>
                <w:sz w:val="18"/>
                <w:szCs w:val="18"/>
              </w:rPr>
            </w:rPrChange>
          </w:rPr>
        </w:r>
        <w:r w:rsidRPr="003572E1">
          <w:rPr>
            <w:rFonts w:ascii="Aptos" w:hAnsi="Aptos" w:cs="Arial"/>
            <w:sz w:val="18"/>
            <w:szCs w:val="18"/>
            <w:rPrChange w:id="1263" w:author="Mirońska Agnieszka" w:date="2025-12-02T10:30:00Z" w16du:dateUtc="2025-12-02T09:30:00Z">
              <w:rPr>
                <w:rFonts w:ascii="Arial Narrow" w:hAnsi="Arial Narrow" w:cs="Arial"/>
                <w:sz w:val="18"/>
                <w:szCs w:val="18"/>
              </w:rPr>
            </w:rPrChange>
          </w:rPr>
          <w:fldChar w:fldCharType="separate"/>
        </w:r>
        <w:r w:rsidRPr="003572E1">
          <w:rPr>
            <w:rFonts w:ascii="Aptos" w:hAnsi="Aptos" w:cs="Arial"/>
            <w:sz w:val="18"/>
            <w:szCs w:val="18"/>
            <w:rPrChange w:id="1264" w:author="Mirońska Agnieszka" w:date="2025-12-02T10:30:00Z" w16du:dateUtc="2025-12-02T09:30:00Z">
              <w:rPr>
                <w:rFonts w:ascii="Arial Narrow" w:hAnsi="Arial Narrow" w:cs="Arial"/>
                <w:sz w:val="18"/>
                <w:szCs w:val="18"/>
              </w:rPr>
            </w:rPrChange>
          </w:rPr>
          <w:fldChar w:fldCharType="end"/>
        </w:r>
        <w:r w:rsidRPr="003572E1">
          <w:rPr>
            <w:rFonts w:ascii="Aptos" w:hAnsi="Aptos" w:cs="Arial"/>
            <w:sz w:val="18"/>
            <w:szCs w:val="18"/>
            <w:rPrChange w:id="1265" w:author="Mirońska Agnieszka" w:date="2025-12-02T10:30:00Z" w16du:dateUtc="2025-12-02T09:30:00Z">
              <w:rPr>
                <w:rFonts w:ascii="Arial Narrow" w:hAnsi="Arial Narrow" w:cs="Arial"/>
                <w:sz w:val="18"/>
                <w:szCs w:val="18"/>
              </w:rPr>
            </w:rPrChange>
          </w:rPr>
          <w:t xml:space="preserve">  </w:t>
        </w:r>
      </w:ins>
    </w:p>
    <w:p w14:paraId="47378081" w14:textId="77777777" w:rsidR="00571C40" w:rsidRPr="003572E1" w:rsidRDefault="00571C40" w:rsidP="00FA4F92">
      <w:pPr>
        <w:ind w:left="624" w:right="397" w:hanging="340"/>
        <w:jc w:val="both"/>
        <w:rPr>
          <w:rFonts w:ascii="Aptos" w:hAnsi="Aptos" w:cs="Arial"/>
          <w:sz w:val="18"/>
          <w:szCs w:val="18"/>
          <w:vertAlign w:val="superscript"/>
          <w:rPrChange w:id="1266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  <w:vertAlign w:val="superscript"/>
            </w:rPr>
          </w:rPrChange>
        </w:rPr>
      </w:pPr>
    </w:p>
    <w:p w14:paraId="145F8B85" w14:textId="05E51B52" w:rsidR="009C1B96" w:rsidRPr="003572E1" w:rsidRDefault="009C1B96" w:rsidP="003572E1">
      <w:pPr>
        <w:spacing w:before="120" w:after="120"/>
        <w:ind w:left="284"/>
        <w:jc w:val="both"/>
        <w:rPr>
          <w:rFonts w:ascii="Aptos" w:hAnsi="Aptos" w:cs="Arial"/>
          <w:b/>
          <w:i/>
          <w:sz w:val="18"/>
          <w:szCs w:val="18"/>
          <w:rPrChange w:id="1267" w:author="Mirońska Agnieszka" w:date="2025-12-02T10:30:00Z" w16du:dateUtc="2025-12-02T09:30:00Z">
            <w:rPr>
              <w:rFonts w:ascii="Arial Narrow" w:hAnsi="Arial Narrow" w:cs="Arial"/>
              <w:b/>
              <w:i/>
              <w:sz w:val="18"/>
              <w:szCs w:val="18"/>
            </w:rPr>
          </w:rPrChange>
        </w:rPr>
        <w:pPrChange w:id="1268" w:author="Mirońska Agnieszka" w:date="2025-12-02T10:31:00Z" w16du:dateUtc="2025-12-02T09:31:00Z">
          <w:pPr>
            <w:spacing w:before="120" w:after="120"/>
            <w:ind w:left="1134"/>
            <w:jc w:val="both"/>
          </w:pPr>
        </w:pPrChange>
      </w:pPr>
      <w:r w:rsidRPr="003572E1">
        <w:rPr>
          <w:rFonts w:ascii="Aptos" w:hAnsi="Aptos" w:cs="Arial"/>
          <w:b/>
          <w:bCs/>
          <w:sz w:val="20"/>
          <w:szCs w:val="20"/>
          <w:rPrChange w:id="1269" w:author="Mirońska Agnieszka" w:date="2025-12-02T10:30:00Z" w16du:dateUtc="2025-12-02T09:30:00Z">
            <w:rPr>
              <w:rFonts w:ascii="Arial Narrow" w:hAnsi="Arial Narrow" w:cs="Arial"/>
              <w:b/>
              <w:bCs/>
              <w:sz w:val="20"/>
              <w:szCs w:val="20"/>
            </w:rPr>
          </w:rPrChange>
        </w:rPr>
        <w:t>IV</w:t>
      </w:r>
      <w:ins w:id="1270" w:author="Chmielewska Aleksandra (01006342)" w:date="2025-08-04T11:59:00Z" w16du:dateUtc="2025-08-04T09:59:00Z">
        <w:r w:rsidR="00FD42FF" w:rsidRPr="003572E1">
          <w:rPr>
            <w:rFonts w:ascii="Aptos" w:hAnsi="Aptos" w:cs="Arial"/>
            <w:b/>
            <w:bCs/>
            <w:sz w:val="20"/>
            <w:szCs w:val="20"/>
            <w:rPrChange w:id="1271" w:author="Mirońska Agnieszka" w:date="2025-12-02T10:30:00Z" w16du:dateUtc="2025-12-02T09:30:00Z">
              <w:rPr>
                <w:rFonts w:ascii="Arial Narrow" w:hAnsi="Arial Narrow" w:cs="Arial"/>
                <w:b/>
                <w:bCs/>
                <w:sz w:val="20"/>
                <w:szCs w:val="20"/>
              </w:rPr>
            </w:rPrChange>
          </w:rPr>
          <w:t>.</w:t>
        </w:r>
      </w:ins>
      <w:r w:rsidRPr="003572E1">
        <w:rPr>
          <w:rFonts w:ascii="Aptos" w:hAnsi="Aptos" w:cs="Arial"/>
          <w:b/>
          <w:bCs/>
          <w:sz w:val="20"/>
          <w:szCs w:val="20"/>
          <w:rPrChange w:id="1272" w:author="Mirońska Agnieszka" w:date="2025-12-02T10:30:00Z" w16du:dateUtc="2025-12-02T09:30:00Z">
            <w:rPr>
              <w:rFonts w:ascii="Arial Narrow" w:hAnsi="Arial Narrow" w:cs="Arial"/>
              <w:b/>
              <w:bCs/>
              <w:sz w:val="20"/>
              <w:szCs w:val="20"/>
            </w:rPr>
          </w:rPrChange>
        </w:rPr>
        <w:t xml:space="preserve"> </w:t>
      </w:r>
      <w:r w:rsidRPr="003572E1">
        <w:rPr>
          <w:rFonts w:ascii="Aptos" w:hAnsi="Aptos" w:cs="Arial"/>
          <w:b/>
          <w:sz w:val="20"/>
          <w:szCs w:val="20"/>
          <w:rPrChange w:id="1273" w:author="Mirońska Agnieszka" w:date="2025-12-02T10:30:00Z" w16du:dateUtc="2025-12-02T09:30:00Z">
            <w:rPr>
              <w:rFonts w:ascii="Arial Narrow" w:hAnsi="Arial Narrow" w:cs="Arial"/>
              <w:b/>
              <w:sz w:val="20"/>
              <w:szCs w:val="20"/>
            </w:rPr>
          </w:rPrChange>
        </w:rPr>
        <w:t xml:space="preserve">WYMAGANE DOKUMENTY OBOWIĄZKOWE DLA </w:t>
      </w:r>
      <w:r w:rsidR="00684693" w:rsidRPr="003572E1">
        <w:rPr>
          <w:rFonts w:ascii="Aptos" w:hAnsi="Aptos" w:cs="Arial"/>
          <w:b/>
          <w:sz w:val="20"/>
          <w:szCs w:val="20"/>
          <w:rPrChange w:id="1274" w:author="Mirońska Agnieszka" w:date="2025-12-02T10:30:00Z" w16du:dateUtc="2025-12-02T09:30:00Z">
            <w:rPr>
              <w:rFonts w:ascii="Arial Narrow" w:hAnsi="Arial Narrow" w:cs="Arial"/>
              <w:b/>
              <w:sz w:val="20"/>
              <w:szCs w:val="20"/>
            </w:rPr>
          </w:rPrChange>
        </w:rPr>
        <w:t>PRAC ZWIĄZANYCH Z TECHNICZNĄ OBSŁUGĄ ODBIORCÓW</w:t>
      </w:r>
    </w:p>
    <w:p w14:paraId="4ED7B453" w14:textId="30781ACD" w:rsidR="00CC76D7" w:rsidRPr="003572E1" w:rsidRDefault="00CC76D7" w:rsidP="00FA4F92">
      <w:pPr>
        <w:ind w:left="624" w:right="397" w:hanging="340"/>
        <w:jc w:val="both"/>
        <w:rPr>
          <w:rFonts w:ascii="Aptos" w:hAnsi="Aptos" w:cs="Arial"/>
          <w:sz w:val="18"/>
          <w:szCs w:val="18"/>
          <w:rPrChange w:id="1275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pPr>
    </w:p>
    <w:p w14:paraId="520193B2" w14:textId="58B2852F" w:rsidR="009C1B96" w:rsidRPr="003572E1" w:rsidRDefault="00F85387" w:rsidP="00FA4F92">
      <w:pPr>
        <w:ind w:left="624" w:right="397" w:hanging="340"/>
        <w:jc w:val="both"/>
        <w:rPr>
          <w:rFonts w:ascii="Aptos" w:hAnsi="Aptos" w:cs="Arial"/>
          <w:sz w:val="18"/>
          <w:szCs w:val="18"/>
          <w:rPrChange w:id="1276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pPr>
      <w:r w:rsidRPr="003572E1">
        <w:rPr>
          <w:rFonts w:ascii="Aptos" w:hAnsi="Aptos" w:cs="Arial"/>
          <w:sz w:val="18"/>
          <w:szCs w:val="18"/>
          <w:rPrChange w:id="1277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fldChar w:fldCharType="begin">
          <w:ffData>
            <w:name w:val="Wybór34"/>
            <w:enabled/>
            <w:calcOnExit w:val="0"/>
            <w:checkBox>
              <w:size w:val="18"/>
              <w:default w:val="0"/>
            </w:checkBox>
          </w:ffData>
        </w:fldChar>
      </w:r>
      <w:r w:rsidRPr="003572E1">
        <w:rPr>
          <w:rFonts w:ascii="Aptos" w:hAnsi="Aptos" w:cs="Arial"/>
          <w:sz w:val="18"/>
          <w:szCs w:val="18"/>
          <w:rPrChange w:id="1278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instrText xml:space="preserve"> FORMCHECKBOX </w:instrText>
      </w:r>
      <w:r w:rsidRPr="003572E1">
        <w:rPr>
          <w:rFonts w:ascii="Aptos" w:hAnsi="Aptos" w:cs="Arial"/>
          <w:sz w:val="18"/>
          <w:szCs w:val="18"/>
          <w:rPrChange w:id="1279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r>
      <w:r w:rsidRPr="003572E1">
        <w:rPr>
          <w:rFonts w:ascii="Aptos" w:hAnsi="Aptos" w:cs="Arial"/>
          <w:sz w:val="18"/>
          <w:szCs w:val="18"/>
          <w:rPrChange w:id="1280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fldChar w:fldCharType="separate"/>
      </w:r>
      <w:r w:rsidRPr="003572E1">
        <w:rPr>
          <w:rFonts w:ascii="Aptos" w:hAnsi="Aptos" w:cs="Arial"/>
          <w:sz w:val="18"/>
          <w:szCs w:val="18"/>
          <w:rPrChange w:id="1281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fldChar w:fldCharType="end"/>
      </w:r>
      <w:r w:rsidRPr="003572E1">
        <w:rPr>
          <w:rFonts w:ascii="Aptos" w:hAnsi="Aptos" w:cs="Arial"/>
          <w:sz w:val="18"/>
          <w:szCs w:val="18"/>
          <w:rPrChange w:id="1282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  </w:t>
      </w:r>
      <w:r w:rsidR="009C1B96" w:rsidRPr="003572E1">
        <w:rPr>
          <w:rFonts w:ascii="Aptos" w:hAnsi="Aptos" w:cs="Arial"/>
          <w:sz w:val="18"/>
          <w:szCs w:val="18"/>
          <w:rPrChange w:id="1283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aktualne zaświadczenie lub jego wydruk z bazy CEIDG o wpisie do ewidencji działalności gospodarczej </w:t>
      </w:r>
      <w:del w:id="1284" w:author="Chmielewska Aleksandra (01006342)" w:date="2025-08-04T12:00:00Z" w16du:dateUtc="2025-08-04T10:00:00Z">
        <w:r w:rsidR="009C1B96" w:rsidRPr="003572E1" w:rsidDel="00FD42FF">
          <w:rPr>
            <w:rFonts w:ascii="Aptos" w:hAnsi="Aptos" w:cs="Arial"/>
            <w:sz w:val="18"/>
            <w:szCs w:val="18"/>
            <w:rPrChange w:id="1285" w:author="Mirońska Agnieszka" w:date="2025-12-02T10:30:00Z" w16du:dateUtc="2025-12-02T09:30:00Z">
              <w:rPr>
                <w:rFonts w:ascii="Arial Narrow" w:hAnsi="Arial Narrow" w:cs="Arial"/>
                <w:sz w:val="18"/>
                <w:szCs w:val="18"/>
              </w:rPr>
            </w:rPrChange>
          </w:rPr>
          <w:delText xml:space="preserve">lub </w:delText>
        </w:r>
      </w:del>
      <w:ins w:id="1286" w:author="Chmielewska Aleksandra (01006342)" w:date="2025-08-04T12:00:00Z" w16du:dateUtc="2025-08-04T10:00:00Z">
        <w:r w:rsidR="00FD42FF" w:rsidRPr="003572E1">
          <w:rPr>
            <w:rFonts w:ascii="Aptos" w:hAnsi="Aptos" w:cs="Arial"/>
            <w:sz w:val="18"/>
            <w:szCs w:val="18"/>
            <w:rPrChange w:id="1287" w:author="Mirońska Agnieszka" w:date="2025-12-02T10:30:00Z" w16du:dateUtc="2025-12-02T09:30:00Z">
              <w:rPr>
                <w:rFonts w:ascii="Arial Narrow" w:hAnsi="Arial Narrow" w:cs="Arial"/>
                <w:sz w:val="18"/>
                <w:szCs w:val="18"/>
              </w:rPr>
            </w:rPrChange>
          </w:rPr>
          <w:t xml:space="preserve">albo </w:t>
        </w:r>
      </w:ins>
      <w:r w:rsidR="009C1B96" w:rsidRPr="003572E1">
        <w:rPr>
          <w:rFonts w:ascii="Aptos" w:hAnsi="Aptos" w:cs="Arial"/>
          <w:sz w:val="18"/>
          <w:szCs w:val="18"/>
          <w:rPrChange w:id="1288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>aktualny odpis z właściwego rejestru sądowego, wystawiony nie wcześniej niż 6 miesięcy przed dniem złożenia Wniosku Zgłoszeniowego;</w:t>
      </w:r>
    </w:p>
    <w:p w14:paraId="11693CC1" w14:textId="77777777" w:rsidR="00F85387" w:rsidRPr="003572E1" w:rsidRDefault="00F85387" w:rsidP="00FA4F92">
      <w:pPr>
        <w:ind w:left="624" w:right="397" w:hanging="340"/>
        <w:jc w:val="both"/>
        <w:rPr>
          <w:rFonts w:ascii="Aptos" w:hAnsi="Aptos" w:cs="Arial"/>
          <w:sz w:val="18"/>
          <w:szCs w:val="18"/>
          <w:rPrChange w:id="1289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pPr>
    </w:p>
    <w:p w14:paraId="646A0425" w14:textId="143C5BFF" w:rsidR="009C1B96" w:rsidRPr="003572E1" w:rsidRDefault="009C1B96" w:rsidP="00FA4F92">
      <w:pPr>
        <w:ind w:left="624" w:right="397" w:hanging="340"/>
        <w:jc w:val="both"/>
        <w:rPr>
          <w:rFonts w:ascii="Aptos" w:hAnsi="Aptos" w:cs="Arial"/>
          <w:sz w:val="18"/>
          <w:szCs w:val="18"/>
          <w:rPrChange w:id="1290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pPr>
      <w:r w:rsidRPr="003572E1">
        <w:rPr>
          <w:rFonts w:ascii="Aptos" w:hAnsi="Aptos" w:cs="Arial"/>
          <w:sz w:val="18"/>
          <w:szCs w:val="18"/>
          <w:rPrChange w:id="1291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fldChar w:fldCharType="begin">
          <w:ffData>
            <w:name w:val="Wybór34"/>
            <w:enabled/>
            <w:calcOnExit w:val="0"/>
            <w:checkBox>
              <w:size w:val="18"/>
              <w:default w:val="0"/>
            </w:checkBox>
          </w:ffData>
        </w:fldChar>
      </w:r>
      <w:r w:rsidRPr="003572E1">
        <w:rPr>
          <w:rFonts w:ascii="Aptos" w:hAnsi="Aptos" w:cs="Arial"/>
          <w:sz w:val="18"/>
          <w:szCs w:val="18"/>
          <w:rPrChange w:id="1292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instrText xml:space="preserve"> FORMCHECKBOX </w:instrText>
      </w:r>
      <w:r w:rsidRPr="003572E1">
        <w:rPr>
          <w:rFonts w:ascii="Aptos" w:hAnsi="Aptos" w:cs="Arial"/>
          <w:sz w:val="18"/>
          <w:szCs w:val="18"/>
          <w:rPrChange w:id="1293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r>
      <w:r w:rsidRPr="003572E1">
        <w:rPr>
          <w:rFonts w:ascii="Aptos" w:hAnsi="Aptos" w:cs="Arial"/>
          <w:sz w:val="18"/>
          <w:szCs w:val="18"/>
          <w:rPrChange w:id="1294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fldChar w:fldCharType="separate"/>
      </w:r>
      <w:r w:rsidRPr="003572E1">
        <w:rPr>
          <w:rFonts w:ascii="Aptos" w:hAnsi="Aptos" w:cs="Arial"/>
          <w:sz w:val="18"/>
          <w:szCs w:val="18"/>
          <w:rPrChange w:id="1295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fldChar w:fldCharType="end"/>
      </w:r>
      <w:r w:rsidRPr="003572E1">
        <w:rPr>
          <w:rFonts w:ascii="Aptos" w:hAnsi="Aptos" w:cs="Arial"/>
          <w:sz w:val="18"/>
          <w:szCs w:val="18"/>
          <w:rPrChange w:id="1296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  zaświadczenia z Urzędu Skarbowego i ZUS o niezaleganiu z opłacaniem podatków, opłat oraz składek na ubezpieczenie zdrowotne </w:t>
      </w:r>
      <w:r w:rsidRPr="003572E1">
        <w:rPr>
          <w:rFonts w:ascii="Aptos" w:hAnsi="Aptos" w:cs="Arial"/>
          <w:sz w:val="18"/>
          <w:szCs w:val="18"/>
          <w:rPrChange w:id="1297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br/>
        <w:t>i społeczne – dokumenty wystawione nie wcześniej niż 3 miesiące przed dniem złożenia Wniosku Zgłoszeniowego;</w:t>
      </w:r>
    </w:p>
    <w:p w14:paraId="2085B1D0" w14:textId="77777777" w:rsidR="007261CF" w:rsidRPr="003572E1" w:rsidRDefault="007261CF" w:rsidP="00FA4F92">
      <w:pPr>
        <w:ind w:left="624" w:right="397" w:hanging="340"/>
        <w:jc w:val="both"/>
        <w:rPr>
          <w:rFonts w:ascii="Aptos" w:hAnsi="Aptos" w:cs="Arial"/>
          <w:sz w:val="18"/>
          <w:szCs w:val="18"/>
          <w:rPrChange w:id="1298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pPr>
    </w:p>
    <w:p w14:paraId="27088614" w14:textId="528A8559" w:rsidR="00F85387" w:rsidRPr="003572E1" w:rsidRDefault="00F85387" w:rsidP="00FA4F92">
      <w:pPr>
        <w:ind w:left="624" w:right="397" w:hanging="340"/>
        <w:jc w:val="both"/>
        <w:rPr>
          <w:rFonts w:ascii="Aptos" w:hAnsi="Aptos"/>
          <w:sz w:val="18"/>
          <w:vertAlign w:val="superscript"/>
          <w:rPrChange w:id="1299" w:author="Mirońska Agnieszka" w:date="2025-12-02T10:30:00Z" w16du:dateUtc="2025-12-02T09:30:00Z">
            <w:rPr>
              <w:rFonts w:ascii="Arial Narrow" w:hAnsi="Arial Narrow"/>
              <w:sz w:val="18"/>
              <w:vertAlign w:val="superscript"/>
            </w:rPr>
          </w:rPrChange>
        </w:rPr>
      </w:pPr>
      <w:r w:rsidRPr="003572E1">
        <w:rPr>
          <w:rFonts w:ascii="Aptos" w:hAnsi="Aptos" w:cs="Arial"/>
          <w:sz w:val="18"/>
          <w:szCs w:val="18"/>
          <w:rPrChange w:id="1300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fldChar w:fldCharType="begin">
          <w:ffData>
            <w:name w:val="Wybór34"/>
            <w:enabled/>
            <w:calcOnExit w:val="0"/>
            <w:checkBox>
              <w:size w:val="18"/>
              <w:default w:val="0"/>
            </w:checkBox>
          </w:ffData>
        </w:fldChar>
      </w:r>
      <w:r w:rsidRPr="003572E1">
        <w:rPr>
          <w:rFonts w:ascii="Aptos" w:hAnsi="Aptos" w:cs="Arial"/>
          <w:sz w:val="18"/>
          <w:szCs w:val="18"/>
          <w:rPrChange w:id="1301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instrText xml:space="preserve"> FORMCHECKBOX </w:instrText>
      </w:r>
      <w:r w:rsidRPr="003572E1">
        <w:rPr>
          <w:rFonts w:ascii="Aptos" w:hAnsi="Aptos" w:cs="Arial"/>
          <w:sz w:val="18"/>
          <w:szCs w:val="18"/>
          <w:rPrChange w:id="1302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r>
      <w:r w:rsidRPr="003572E1">
        <w:rPr>
          <w:rFonts w:ascii="Aptos" w:hAnsi="Aptos" w:cs="Arial"/>
          <w:sz w:val="18"/>
          <w:szCs w:val="18"/>
          <w:rPrChange w:id="1303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fldChar w:fldCharType="separate"/>
      </w:r>
      <w:r w:rsidRPr="003572E1">
        <w:rPr>
          <w:rFonts w:ascii="Aptos" w:hAnsi="Aptos" w:cs="Arial"/>
          <w:sz w:val="18"/>
          <w:szCs w:val="18"/>
          <w:rPrChange w:id="1304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fldChar w:fldCharType="end"/>
      </w:r>
      <w:r w:rsidRPr="003572E1">
        <w:rPr>
          <w:rFonts w:ascii="Aptos" w:hAnsi="Aptos" w:cs="Arial"/>
          <w:sz w:val="18"/>
          <w:szCs w:val="18"/>
          <w:rPrChange w:id="1305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   Klauzula informacyjna RODO – Obowiązek informacyjny dla osób wskazanych przez </w:t>
      </w:r>
      <w:ins w:id="1306" w:author="Chmielewska Aleksandra (01006342)" w:date="2025-08-04T12:00:00Z" w16du:dateUtc="2025-08-04T10:00:00Z">
        <w:r w:rsidR="00FD42FF" w:rsidRPr="003572E1">
          <w:rPr>
            <w:rFonts w:ascii="Aptos" w:hAnsi="Aptos" w:cs="Arial"/>
            <w:sz w:val="18"/>
            <w:szCs w:val="18"/>
            <w:rPrChange w:id="1307" w:author="Mirońska Agnieszka" w:date="2025-12-02T10:30:00Z" w16du:dateUtc="2025-12-02T09:30:00Z">
              <w:rPr>
                <w:rFonts w:ascii="Arial Narrow" w:hAnsi="Arial Narrow" w:cs="Arial"/>
                <w:sz w:val="18"/>
                <w:szCs w:val="18"/>
              </w:rPr>
            </w:rPrChange>
          </w:rPr>
          <w:t>W</w:t>
        </w:r>
      </w:ins>
      <w:del w:id="1308" w:author="Chmielewska Aleksandra (01006342)" w:date="2025-08-04T12:00:00Z" w16du:dateUtc="2025-08-04T10:00:00Z">
        <w:r w:rsidRPr="003572E1" w:rsidDel="00FD42FF">
          <w:rPr>
            <w:rFonts w:ascii="Aptos" w:hAnsi="Aptos" w:cs="Arial"/>
            <w:sz w:val="18"/>
            <w:szCs w:val="18"/>
            <w:rPrChange w:id="1309" w:author="Mirońska Agnieszka" w:date="2025-12-02T10:30:00Z" w16du:dateUtc="2025-12-02T09:30:00Z">
              <w:rPr>
                <w:rFonts w:ascii="Arial Narrow" w:hAnsi="Arial Narrow" w:cs="Arial"/>
                <w:sz w:val="18"/>
                <w:szCs w:val="18"/>
              </w:rPr>
            </w:rPrChange>
          </w:rPr>
          <w:delText>w</w:delText>
        </w:r>
      </w:del>
      <w:r w:rsidRPr="003572E1">
        <w:rPr>
          <w:rFonts w:ascii="Aptos" w:hAnsi="Aptos" w:cs="Arial"/>
          <w:sz w:val="18"/>
          <w:szCs w:val="18"/>
          <w:rPrChange w:id="1310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ykonawcę (w przypadku ich wskazania) – według wzoru stanowiącego </w:t>
      </w:r>
      <w:del w:id="1311" w:author="Chmielewska Aleksandra (01006342)" w:date="2025-08-04T12:00:00Z" w16du:dateUtc="2025-08-04T10:00:00Z">
        <w:r w:rsidRPr="003572E1" w:rsidDel="00FD42FF">
          <w:rPr>
            <w:rFonts w:ascii="Aptos" w:hAnsi="Aptos" w:cs="Arial"/>
            <w:sz w:val="18"/>
            <w:szCs w:val="18"/>
            <w:rPrChange w:id="1312" w:author="Mirońska Agnieszka" w:date="2025-12-02T10:30:00Z" w16du:dateUtc="2025-12-02T09:30:00Z">
              <w:rPr>
                <w:rFonts w:ascii="Arial Narrow" w:hAnsi="Arial Narrow" w:cs="Arial"/>
                <w:sz w:val="18"/>
                <w:szCs w:val="18"/>
              </w:rPr>
            </w:rPrChange>
          </w:rPr>
          <w:delText>z</w:delText>
        </w:r>
      </w:del>
      <w:ins w:id="1313" w:author="Chmielewska Aleksandra (01006342)" w:date="2025-08-04T12:00:00Z" w16du:dateUtc="2025-08-04T10:00:00Z">
        <w:r w:rsidR="00FD42FF" w:rsidRPr="003572E1">
          <w:rPr>
            <w:rFonts w:ascii="Aptos" w:hAnsi="Aptos" w:cs="Arial"/>
            <w:sz w:val="18"/>
            <w:szCs w:val="18"/>
            <w:rPrChange w:id="1314" w:author="Mirońska Agnieszka" w:date="2025-12-02T10:30:00Z" w16du:dateUtc="2025-12-02T09:30:00Z">
              <w:rPr>
                <w:rFonts w:ascii="Arial Narrow" w:hAnsi="Arial Narrow" w:cs="Arial"/>
                <w:sz w:val="18"/>
                <w:szCs w:val="18"/>
              </w:rPr>
            </w:rPrChange>
          </w:rPr>
          <w:t>Z</w:t>
        </w:r>
      </w:ins>
      <w:r w:rsidRPr="003572E1">
        <w:rPr>
          <w:rFonts w:ascii="Aptos" w:hAnsi="Aptos" w:cs="Arial"/>
          <w:sz w:val="18"/>
          <w:szCs w:val="18"/>
          <w:rPrChange w:id="1315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ałącznik nr 3 do Wytycznych </w:t>
      </w:r>
      <w:r w:rsidRPr="003572E1">
        <w:rPr>
          <w:rFonts w:ascii="Aptos" w:hAnsi="Aptos" w:cs="Arial"/>
          <w:sz w:val="18"/>
          <w:szCs w:val="18"/>
          <w:vertAlign w:val="superscript"/>
          <w:rPrChange w:id="1316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  <w:vertAlign w:val="superscript"/>
            </w:rPr>
          </w:rPrChange>
        </w:rPr>
        <w:t>1)</w:t>
      </w:r>
    </w:p>
    <w:p w14:paraId="4DE1D213" w14:textId="77777777" w:rsidR="007261CF" w:rsidRPr="003572E1" w:rsidRDefault="007261CF" w:rsidP="00FA4F92">
      <w:pPr>
        <w:ind w:left="624" w:right="397" w:hanging="340"/>
        <w:jc w:val="both"/>
        <w:rPr>
          <w:rFonts w:ascii="Aptos" w:hAnsi="Aptos" w:cs="Arial"/>
          <w:sz w:val="18"/>
          <w:szCs w:val="18"/>
          <w:vertAlign w:val="superscript"/>
          <w:rPrChange w:id="1317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  <w:vertAlign w:val="superscript"/>
            </w:rPr>
          </w:rPrChange>
        </w:rPr>
      </w:pPr>
    </w:p>
    <w:p w14:paraId="0D0C6518" w14:textId="61A6EFD0" w:rsidR="00F85387" w:rsidRPr="003572E1" w:rsidRDefault="00F85387" w:rsidP="00FA4F92">
      <w:pPr>
        <w:ind w:left="624" w:right="397" w:hanging="340"/>
        <w:jc w:val="both"/>
        <w:rPr>
          <w:rFonts w:ascii="Aptos" w:hAnsi="Aptos" w:cs="Arial"/>
          <w:sz w:val="18"/>
          <w:szCs w:val="18"/>
          <w:vertAlign w:val="superscript"/>
          <w:rPrChange w:id="1318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  <w:vertAlign w:val="superscript"/>
            </w:rPr>
          </w:rPrChange>
        </w:rPr>
      </w:pPr>
      <w:r w:rsidRPr="003572E1">
        <w:rPr>
          <w:rFonts w:ascii="Aptos" w:hAnsi="Aptos" w:cs="Arial"/>
          <w:sz w:val="18"/>
          <w:szCs w:val="18"/>
          <w:rPrChange w:id="1319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fldChar w:fldCharType="begin">
          <w:ffData>
            <w:name w:val="Wybór34"/>
            <w:enabled/>
            <w:calcOnExit w:val="0"/>
            <w:checkBox>
              <w:size w:val="18"/>
              <w:default w:val="0"/>
            </w:checkBox>
          </w:ffData>
        </w:fldChar>
      </w:r>
      <w:r w:rsidRPr="003572E1">
        <w:rPr>
          <w:rFonts w:ascii="Aptos" w:hAnsi="Aptos" w:cs="Arial"/>
          <w:sz w:val="18"/>
          <w:szCs w:val="18"/>
          <w:rPrChange w:id="1320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instrText xml:space="preserve"> FORMCHECKBOX </w:instrText>
      </w:r>
      <w:r w:rsidRPr="003572E1">
        <w:rPr>
          <w:rFonts w:ascii="Aptos" w:hAnsi="Aptos" w:cs="Arial"/>
          <w:sz w:val="18"/>
          <w:szCs w:val="18"/>
          <w:rPrChange w:id="1321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r>
      <w:r w:rsidRPr="003572E1">
        <w:rPr>
          <w:rFonts w:ascii="Aptos" w:hAnsi="Aptos" w:cs="Arial"/>
          <w:sz w:val="18"/>
          <w:szCs w:val="18"/>
          <w:rPrChange w:id="1322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fldChar w:fldCharType="separate"/>
      </w:r>
      <w:r w:rsidRPr="003572E1">
        <w:rPr>
          <w:rFonts w:ascii="Aptos" w:hAnsi="Aptos" w:cs="Arial"/>
          <w:sz w:val="18"/>
          <w:szCs w:val="18"/>
          <w:rPrChange w:id="1323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fldChar w:fldCharType="end"/>
      </w:r>
      <w:r w:rsidRPr="003572E1">
        <w:rPr>
          <w:rFonts w:ascii="Aptos" w:hAnsi="Aptos" w:cs="Arial"/>
          <w:sz w:val="18"/>
          <w:szCs w:val="18"/>
          <w:rPrChange w:id="1324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   Klauzula informacyjna RODO – Obowiązek informacyjny RKW - według wzoru stanowiącego </w:t>
      </w:r>
      <w:del w:id="1325" w:author="Chmielewska Aleksandra (01006342)" w:date="2025-08-04T12:00:00Z" w16du:dateUtc="2025-08-04T10:00:00Z">
        <w:r w:rsidRPr="003572E1" w:rsidDel="00FD42FF">
          <w:rPr>
            <w:rFonts w:ascii="Aptos" w:hAnsi="Aptos" w:cs="Arial"/>
            <w:sz w:val="18"/>
            <w:szCs w:val="18"/>
            <w:rPrChange w:id="1326" w:author="Mirońska Agnieszka" w:date="2025-12-02T10:30:00Z" w16du:dateUtc="2025-12-02T09:30:00Z">
              <w:rPr>
                <w:rFonts w:ascii="Arial Narrow" w:hAnsi="Arial Narrow" w:cs="Arial"/>
                <w:sz w:val="18"/>
                <w:szCs w:val="18"/>
              </w:rPr>
            </w:rPrChange>
          </w:rPr>
          <w:delText>z</w:delText>
        </w:r>
      </w:del>
      <w:ins w:id="1327" w:author="Chmielewska Aleksandra (01006342)" w:date="2025-08-04T12:00:00Z" w16du:dateUtc="2025-08-04T10:00:00Z">
        <w:r w:rsidR="00FD42FF" w:rsidRPr="003572E1">
          <w:rPr>
            <w:rFonts w:ascii="Aptos" w:hAnsi="Aptos" w:cs="Arial"/>
            <w:sz w:val="18"/>
            <w:szCs w:val="18"/>
            <w:rPrChange w:id="1328" w:author="Mirońska Agnieszka" w:date="2025-12-02T10:30:00Z" w16du:dateUtc="2025-12-02T09:30:00Z">
              <w:rPr>
                <w:rFonts w:ascii="Arial Narrow" w:hAnsi="Arial Narrow" w:cs="Arial"/>
                <w:sz w:val="18"/>
                <w:szCs w:val="18"/>
              </w:rPr>
            </w:rPrChange>
          </w:rPr>
          <w:t>Z</w:t>
        </w:r>
      </w:ins>
      <w:r w:rsidRPr="003572E1">
        <w:rPr>
          <w:rFonts w:ascii="Aptos" w:hAnsi="Aptos" w:cs="Arial"/>
          <w:sz w:val="18"/>
          <w:szCs w:val="18"/>
          <w:rPrChange w:id="1329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ałącznik nr 2 do Wytycznych </w:t>
      </w:r>
      <w:r w:rsidRPr="003572E1">
        <w:rPr>
          <w:rFonts w:ascii="Aptos" w:hAnsi="Aptos" w:cs="Arial"/>
          <w:sz w:val="18"/>
          <w:szCs w:val="18"/>
          <w:vertAlign w:val="superscript"/>
          <w:rPrChange w:id="1330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  <w:vertAlign w:val="superscript"/>
            </w:rPr>
          </w:rPrChange>
        </w:rPr>
        <w:t>2)</w:t>
      </w:r>
    </w:p>
    <w:p w14:paraId="0D01A856" w14:textId="77777777" w:rsidR="00F7055C" w:rsidRPr="003572E1" w:rsidRDefault="00F7055C" w:rsidP="00FA4F92">
      <w:pPr>
        <w:spacing w:before="60"/>
        <w:ind w:left="924" w:hanging="357"/>
        <w:jc w:val="both"/>
        <w:rPr>
          <w:rFonts w:ascii="Aptos" w:hAnsi="Aptos" w:cs="Arial"/>
          <w:sz w:val="10"/>
          <w:szCs w:val="10"/>
          <w:rPrChange w:id="1331" w:author="Mirońska Agnieszka" w:date="2025-12-02T10:30:00Z" w16du:dateUtc="2025-12-02T09:30:00Z">
            <w:rPr>
              <w:rFonts w:ascii="Arial Narrow" w:hAnsi="Arial Narrow" w:cs="Arial"/>
              <w:sz w:val="10"/>
              <w:szCs w:val="10"/>
            </w:rPr>
          </w:rPrChange>
        </w:rPr>
      </w:pPr>
    </w:p>
    <w:p w14:paraId="701BABAB" w14:textId="334CAAD5" w:rsidR="00571C40" w:rsidRPr="003572E1" w:rsidRDefault="0020714A" w:rsidP="00FA4F92">
      <w:pPr>
        <w:spacing w:after="40"/>
        <w:ind w:firstLine="567"/>
        <w:jc w:val="both"/>
        <w:rPr>
          <w:rFonts w:ascii="Aptos" w:hAnsi="Aptos" w:cs="Arial"/>
          <w:b/>
          <w:bCs/>
          <w:sz w:val="18"/>
          <w:szCs w:val="18"/>
          <w:u w:val="single"/>
          <w:rPrChange w:id="1332" w:author="Mirońska Agnieszka" w:date="2025-12-02T10:30:00Z" w16du:dateUtc="2025-12-02T09:30:00Z">
            <w:rPr>
              <w:rFonts w:ascii="Arial Narrow" w:hAnsi="Arial Narrow" w:cs="Arial"/>
              <w:b/>
              <w:bCs/>
              <w:sz w:val="18"/>
              <w:szCs w:val="18"/>
              <w:u w:val="single"/>
            </w:rPr>
          </w:rPrChange>
        </w:rPr>
      </w:pPr>
      <w:r w:rsidRPr="003572E1">
        <w:rPr>
          <w:rFonts w:ascii="Aptos" w:hAnsi="Aptos" w:cs="Arial"/>
          <w:b/>
          <w:bCs/>
          <w:sz w:val="18"/>
          <w:szCs w:val="18"/>
          <w:u w:val="single"/>
          <w:rPrChange w:id="1333" w:author="Mirońska Agnieszka" w:date="2025-12-02T10:30:00Z" w16du:dateUtc="2025-12-02T09:30:00Z">
            <w:rPr>
              <w:rFonts w:ascii="Arial Narrow" w:hAnsi="Arial Narrow" w:cs="Arial"/>
              <w:b/>
              <w:bCs/>
              <w:sz w:val="18"/>
              <w:szCs w:val="18"/>
              <w:u w:val="single"/>
            </w:rPr>
          </w:rPrChange>
        </w:rPr>
        <w:t xml:space="preserve">Do realizacji prac związanych z </w:t>
      </w:r>
      <w:r w:rsidR="007261CF" w:rsidRPr="003572E1">
        <w:rPr>
          <w:rFonts w:ascii="Aptos" w:hAnsi="Aptos" w:cs="Arial"/>
          <w:b/>
          <w:bCs/>
          <w:sz w:val="18"/>
          <w:szCs w:val="18"/>
          <w:u w:val="single"/>
          <w:rPrChange w:id="1334" w:author="Mirońska Agnieszka" w:date="2025-12-02T10:30:00Z" w16du:dateUtc="2025-12-02T09:30:00Z">
            <w:rPr>
              <w:rFonts w:ascii="Arial Narrow" w:hAnsi="Arial Narrow" w:cs="Arial"/>
              <w:b/>
              <w:bCs/>
              <w:sz w:val="18"/>
              <w:szCs w:val="18"/>
              <w:u w:val="single"/>
            </w:rPr>
          </w:rPrChange>
        </w:rPr>
        <w:t>T</w:t>
      </w:r>
      <w:r w:rsidRPr="003572E1">
        <w:rPr>
          <w:rFonts w:ascii="Aptos" w:hAnsi="Aptos" w:cs="Arial"/>
          <w:b/>
          <w:bCs/>
          <w:sz w:val="18"/>
          <w:szCs w:val="18"/>
          <w:u w:val="single"/>
          <w:rPrChange w:id="1335" w:author="Mirońska Agnieszka" w:date="2025-12-02T10:30:00Z" w16du:dateUtc="2025-12-02T09:30:00Z">
            <w:rPr>
              <w:rFonts w:ascii="Arial Narrow" w:hAnsi="Arial Narrow" w:cs="Arial"/>
              <w:b/>
              <w:bCs/>
              <w:sz w:val="18"/>
              <w:szCs w:val="18"/>
              <w:u w:val="single"/>
            </w:rPr>
          </w:rPrChange>
        </w:rPr>
        <w:t xml:space="preserve">echniczną </w:t>
      </w:r>
      <w:r w:rsidR="007261CF" w:rsidRPr="003572E1">
        <w:rPr>
          <w:rFonts w:ascii="Aptos" w:hAnsi="Aptos" w:cs="Arial"/>
          <w:b/>
          <w:bCs/>
          <w:sz w:val="18"/>
          <w:szCs w:val="18"/>
          <w:u w:val="single"/>
          <w:rPrChange w:id="1336" w:author="Mirońska Agnieszka" w:date="2025-12-02T10:30:00Z" w16du:dateUtc="2025-12-02T09:30:00Z">
            <w:rPr>
              <w:rFonts w:ascii="Arial Narrow" w:hAnsi="Arial Narrow" w:cs="Arial"/>
              <w:b/>
              <w:bCs/>
              <w:sz w:val="18"/>
              <w:szCs w:val="18"/>
              <w:u w:val="single"/>
            </w:rPr>
          </w:rPrChange>
        </w:rPr>
        <w:t>O</w:t>
      </w:r>
      <w:r w:rsidRPr="003572E1">
        <w:rPr>
          <w:rFonts w:ascii="Aptos" w:hAnsi="Aptos" w:cs="Arial"/>
          <w:b/>
          <w:bCs/>
          <w:sz w:val="18"/>
          <w:szCs w:val="18"/>
          <w:u w:val="single"/>
          <w:rPrChange w:id="1337" w:author="Mirońska Agnieszka" w:date="2025-12-02T10:30:00Z" w16du:dateUtc="2025-12-02T09:30:00Z">
            <w:rPr>
              <w:rFonts w:ascii="Arial Narrow" w:hAnsi="Arial Narrow" w:cs="Arial"/>
              <w:b/>
              <w:bCs/>
              <w:sz w:val="18"/>
              <w:szCs w:val="18"/>
              <w:u w:val="single"/>
            </w:rPr>
          </w:rPrChange>
        </w:rPr>
        <w:t>bsług</w:t>
      </w:r>
      <w:r w:rsidR="007261CF" w:rsidRPr="003572E1">
        <w:rPr>
          <w:rFonts w:ascii="Aptos" w:hAnsi="Aptos" w:cs="Arial"/>
          <w:b/>
          <w:bCs/>
          <w:sz w:val="18"/>
          <w:szCs w:val="18"/>
          <w:u w:val="single"/>
          <w:rPrChange w:id="1338" w:author="Mirońska Agnieszka" w:date="2025-12-02T10:30:00Z" w16du:dateUtc="2025-12-02T09:30:00Z">
            <w:rPr>
              <w:rFonts w:ascii="Arial Narrow" w:hAnsi="Arial Narrow" w:cs="Arial"/>
              <w:b/>
              <w:bCs/>
              <w:sz w:val="18"/>
              <w:szCs w:val="18"/>
              <w:u w:val="single"/>
            </w:rPr>
          </w:rPrChange>
        </w:rPr>
        <w:t>ą</w:t>
      </w:r>
      <w:r w:rsidRPr="003572E1">
        <w:rPr>
          <w:rFonts w:ascii="Aptos" w:hAnsi="Aptos" w:cs="Arial"/>
          <w:b/>
          <w:bCs/>
          <w:sz w:val="18"/>
          <w:szCs w:val="18"/>
          <w:u w:val="single"/>
          <w:rPrChange w:id="1339" w:author="Mirońska Agnieszka" w:date="2025-12-02T10:30:00Z" w16du:dateUtc="2025-12-02T09:30:00Z">
            <w:rPr>
              <w:rFonts w:ascii="Arial Narrow" w:hAnsi="Arial Narrow" w:cs="Arial"/>
              <w:b/>
              <w:bCs/>
              <w:sz w:val="18"/>
              <w:szCs w:val="18"/>
              <w:u w:val="single"/>
            </w:rPr>
          </w:rPrChange>
        </w:rPr>
        <w:t xml:space="preserve"> </w:t>
      </w:r>
      <w:r w:rsidR="007261CF" w:rsidRPr="003572E1">
        <w:rPr>
          <w:rFonts w:ascii="Aptos" w:hAnsi="Aptos" w:cs="Arial"/>
          <w:b/>
          <w:bCs/>
          <w:sz w:val="18"/>
          <w:szCs w:val="18"/>
          <w:u w:val="single"/>
          <w:rPrChange w:id="1340" w:author="Mirońska Agnieszka" w:date="2025-12-02T10:30:00Z" w16du:dateUtc="2025-12-02T09:30:00Z">
            <w:rPr>
              <w:rFonts w:ascii="Arial Narrow" w:hAnsi="Arial Narrow" w:cs="Arial"/>
              <w:b/>
              <w:bCs/>
              <w:sz w:val="18"/>
              <w:szCs w:val="18"/>
              <w:u w:val="single"/>
            </w:rPr>
          </w:rPrChange>
        </w:rPr>
        <w:t>O</w:t>
      </w:r>
      <w:r w:rsidR="001805F0" w:rsidRPr="003572E1">
        <w:rPr>
          <w:rFonts w:ascii="Aptos" w:hAnsi="Aptos" w:cs="Arial"/>
          <w:b/>
          <w:bCs/>
          <w:sz w:val="18"/>
          <w:szCs w:val="18"/>
          <w:u w:val="single"/>
          <w:rPrChange w:id="1341" w:author="Mirońska Agnieszka" w:date="2025-12-02T10:30:00Z" w16du:dateUtc="2025-12-02T09:30:00Z">
            <w:rPr>
              <w:rFonts w:ascii="Arial Narrow" w:hAnsi="Arial Narrow" w:cs="Arial"/>
              <w:b/>
              <w:bCs/>
              <w:sz w:val="18"/>
              <w:szCs w:val="18"/>
              <w:u w:val="single"/>
            </w:rPr>
          </w:rPrChange>
        </w:rPr>
        <w:t>dbiorców</w:t>
      </w:r>
      <w:ins w:id="1342" w:author="Chmielewska Aleksandra (01006342)" w:date="2025-08-04T12:03:00Z" w16du:dateUtc="2025-08-04T10:03:00Z">
        <w:r w:rsidR="00FD42FF" w:rsidRPr="003572E1">
          <w:rPr>
            <w:rFonts w:ascii="Aptos" w:hAnsi="Aptos" w:cs="Arial"/>
            <w:b/>
            <w:bCs/>
            <w:sz w:val="18"/>
            <w:szCs w:val="18"/>
            <w:u w:val="single"/>
            <w:rPrChange w:id="1343" w:author="Mirońska Agnieszka" w:date="2025-12-02T10:30:00Z" w16du:dateUtc="2025-12-02T09:30:00Z">
              <w:rPr>
                <w:rFonts w:ascii="Arial Narrow" w:hAnsi="Arial Narrow" w:cs="Arial"/>
                <w:b/>
                <w:bCs/>
                <w:sz w:val="18"/>
                <w:szCs w:val="18"/>
                <w:u w:val="single"/>
              </w:rPr>
            </w:rPrChange>
          </w:rPr>
          <w:t xml:space="preserve"> </w:t>
        </w:r>
        <w:r w:rsidR="00FD42FF" w:rsidRPr="003572E1">
          <w:rPr>
            <w:rFonts w:ascii="Aptos" w:hAnsi="Aptos" w:cs="Arial"/>
            <w:sz w:val="18"/>
            <w:szCs w:val="18"/>
            <w:u w:val="single"/>
            <w:rPrChange w:id="1344" w:author="Mirońska Agnieszka" w:date="2025-12-02T10:30:00Z" w16du:dateUtc="2025-12-02T09:30:00Z">
              <w:rPr>
                <w:rFonts w:ascii="Arial Narrow" w:hAnsi="Arial Narrow" w:cs="Arial"/>
                <w:b/>
                <w:bCs/>
                <w:sz w:val="18"/>
                <w:szCs w:val="18"/>
                <w:u w:val="single"/>
              </w:rPr>
            </w:rPrChange>
          </w:rPr>
          <w:t>w zakresach</w:t>
        </w:r>
      </w:ins>
      <w:r w:rsidR="001805F0" w:rsidRPr="003572E1">
        <w:rPr>
          <w:rFonts w:ascii="Aptos" w:hAnsi="Aptos" w:cs="Arial"/>
          <w:sz w:val="18"/>
          <w:szCs w:val="18"/>
          <w:u w:val="single"/>
          <w:rPrChange w:id="1345" w:author="Mirońska Agnieszka" w:date="2025-12-02T10:30:00Z" w16du:dateUtc="2025-12-02T09:30:00Z">
            <w:rPr>
              <w:rFonts w:ascii="Arial Narrow" w:hAnsi="Arial Narrow" w:cs="Arial"/>
              <w:b/>
              <w:bCs/>
              <w:sz w:val="18"/>
              <w:szCs w:val="18"/>
              <w:u w:val="single"/>
            </w:rPr>
          </w:rPrChange>
        </w:rPr>
        <w:t>:</w:t>
      </w:r>
      <w:r w:rsidR="001805F0" w:rsidRPr="003572E1">
        <w:rPr>
          <w:rFonts w:ascii="Aptos" w:hAnsi="Aptos" w:cs="Arial"/>
          <w:b/>
          <w:bCs/>
          <w:sz w:val="18"/>
          <w:szCs w:val="18"/>
          <w:u w:val="single"/>
          <w:rPrChange w:id="1346" w:author="Mirońska Agnieszka" w:date="2025-12-02T10:30:00Z" w16du:dateUtc="2025-12-02T09:30:00Z">
            <w:rPr>
              <w:rFonts w:ascii="Arial Narrow" w:hAnsi="Arial Narrow" w:cs="Arial"/>
              <w:b/>
              <w:bCs/>
              <w:sz w:val="18"/>
              <w:szCs w:val="18"/>
              <w:u w:val="single"/>
            </w:rPr>
          </w:rPrChange>
        </w:rPr>
        <w:t xml:space="preserve"> </w:t>
      </w:r>
    </w:p>
    <w:p w14:paraId="138CF1CB" w14:textId="57788229" w:rsidR="00FD42FF" w:rsidRPr="003572E1" w:rsidRDefault="00FD42FF" w:rsidP="00FA4F92">
      <w:pPr>
        <w:spacing w:after="40"/>
        <w:ind w:firstLine="567"/>
        <w:jc w:val="both"/>
        <w:rPr>
          <w:ins w:id="1347" w:author="Chmielewska Aleksandra (01006342)" w:date="2025-08-04T12:02:00Z" w16du:dateUtc="2025-08-04T10:02:00Z"/>
          <w:rFonts w:ascii="Aptos" w:hAnsi="Aptos" w:cs="Arial"/>
          <w:b/>
          <w:bCs/>
          <w:sz w:val="18"/>
          <w:szCs w:val="18"/>
          <w:rPrChange w:id="1348" w:author="Mirońska Agnieszka" w:date="2025-12-02T10:30:00Z" w16du:dateUtc="2025-12-02T09:30:00Z">
            <w:rPr>
              <w:ins w:id="1349" w:author="Chmielewska Aleksandra (01006342)" w:date="2025-08-04T12:02:00Z" w16du:dateUtc="2025-08-04T10:02:00Z"/>
              <w:rFonts w:ascii="Arial Narrow" w:hAnsi="Arial Narrow" w:cs="Arial"/>
              <w:b/>
              <w:bCs/>
              <w:sz w:val="18"/>
              <w:szCs w:val="18"/>
            </w:rPr>
          </w:rPrChange>
        </w:rPr>
      </w:pPr>
      <w:ins w:id="1350" w:author="Chmielewska Aleksandra (01006342)" w:date="2025-08-04T12:02:00Z" w16du:dateUtc="2025-08-04T10:02:00Z">
        <w:r w:rsidRPr="003572E1">
          <w:rPr>
            <w:rFonts w:ascii="Aptos" w:hAnsi="Aptos" w:cs="Arial"/>
            <w:b/>
            <w:bCs/>
            <w:sz w:val="18"/>
            <w:szCs w:val="18"/>
            <w:rPrChange w:id="1351" w:author="Mirońska Agnieszka" w:date="2025-12-02T10:30:00Z" w16du:dateUtc="2025-12-02T09:30:00Z">
              <w:rPr>
                <w:rFonts w:ascii="Arial Narrow" w:hAnsi="Arial Narrow" w:cs="Arial"/>
                <w:b/>
                <w:bCs/>
                <w:sz w:val="18"/>
                <w:szCs w:val="18"/>
              </w:rPr>
            </w:rPrChange>
          </w:rPr>
          <w:t xml:space="preserve">- </w:t>
        </w:r>
      </w:ins>
      <w:r w:rsidR="001805F0" w:rsidRPr="003572E1">
        <w:rPr>
          <w:rFonts w:ascii="Aptos" w:hAnsi="Aptos" w:cs="Arial"/>
          <w:b/>
          <w:bCs/>
          <w:sz w:val="18"/>
          <w:szCs w:val="18"/>
          <w:rPrChange w:id="1352" w:author="Mirońska Agnieszka" w:date="2025-12-02T10:30:00Z" w16du:dateUtc="2025-12-02T09:30:00Z">
            <w:rPr>
              <w:rFonts w:ascii="Arial Narrow" w:hAnsi="Arial Narrow" w:cs="Arial"/>
              <w:b/>
              <w:bCs/>
              <w:sz w:val="18"/>
              <w:szCs w:val="18"/>
            </w:rPr>
          </w:rPrChange>
        </w:rPr>
        <w:t>Eksploatacja</w:t>
      </w:r>
      <w:r w:rsidR="0020714A" w:rsidRPr="003572E1">
        <w:rPr>
          <w:rFonts w:ascii="Aptos" w:hAnsi="Aptos" w:cs="Arial"/>
          <w:b/>
          <w:bCs/>
          <w:sz w:val="18"/>
          <w:szCs w:val="18"/>
          <w:rPrChange w:id="1353" w:author="Mirońska Agnieszka" w:date="2025-12-02T10:30:00Z" w16du:dateUtc="2025-12-02T09:30:00Z">
            <w:rPr>
              <w:rFonts w:ascii="Arial Narrow" w:hAnsi="Arial Narrow" w:cs="Arial"/>
              <w:b/>
              <w:bCs/>
              <w:sz w:val="18"/>
              <w:szCs w:val="18"/>
            </w:rPr>
          </w:rPrChange>
        </w:rPr>
        <w:t xml:space="preserve"> układów pomiarowo-rozliczeniowych</w:t>
      </w:r>
      <w:ins w:id="1354" w:author="Chmielewska Aleksandra (01006342)" w:date="2025-08-04T12:04:00Z" w16du:dateUtc="2025-08-04T10:04:00Z">
        <w:r w:rsidRPr="003572E1">
          <w:rPr>
            <w:rFonts w:ascii="Aptos" w:hAnsi="Aptos" w:cs="Arial"/>
            <w:b/>
            <w:bCs/>
            <w:sz w:val="18"/>
            <w:szCs w:val="18"/>
            <w:rPrChange w:id="1355" w:author="Mirońska Agnieszka" w:date="2025-12-02T10:30:00Z" w16du:dateUtc="2025-12-02T09:30:00Z">
              <w:rPr>
                <w:rFonts w:ascii="Arial Narrow" w:hAnsi="Arial Narrow" w:cs="Arial"/>
                <w:b/>
                <w:bCs/>
                <w:sz w:val="18"/>
                <w:szCs w:val="18"/>
              </w:rPr>
            </w:rPrChange>
          </w:rPr>
          <w:t>,</w:t>
        </w:r>
      </w:ins>
    </w:p>
    <w:p w14:paraId="51A6511E" w14:textId="77777777" w:rsidR="00FD42FF" w:rsidRPr="003572E1" w:rsidRDefault="0020714A" w:rsidP="00FA4F92">
      <w:pPr>
        <w:spacing w:after="40"/>
        <w:ind w:firstLine="567"/>
        <w:jc w:val="both"/>
        <w:rPr>
          <w:ins w:id="1356" w:author="Chmielewska Aleksandra (01006342)" w:date="2025-08-04T12:05:00Z" w16du:dateUtc="2025-08-04T10:05:00Z"/>
          <w:rFonts w:ascii="Aptos" w:hAnsi="Aptos" w:cs="Arial"/>
          <w:b/>
          <w:bCs/>
          <w:sz w:val="18"/>
          <w:szCs w:val="18"/>
          <w:rPrChange w:id="1357" w:author="Mirońska Agnieszka" w:date="2025-12-02T10:30:00Z" w16du:dateUtc="2025-12-02T09:30:00Z">
            <w:rPr>
              <w:ins w:id="1358" w:author="Chmielewska Aleksandra (01006342)" w:date="2025-08-04T12:05:00Z" w16du:dateUtc="2025-08-04T10:05:00Z"/>
              <w:rFonts w:ascii="Arial Narrow" w:hAnsi="Arial Narrow" w:cs="Arial"/>
              <w:b/>
              <w:bCs/>
              <w:sz w:val="18"/>
              <w:szCs w:val="18"/>
            </w:rPr>
          </w:rPrChange>
        </w:rPr>
      </w:pPr>
      <w:del w:id="1359" w:author="Chmielewska Aleksandra (01006342)" w:date="2025-08-04T12:02:00Z" w16du:dateUtc="2025-08-04T10:02:00Z">
        <w:r w:rsidRPr="003572E1" w:rsidDel="00FD42FF">
          <w:rPr>
            <w:rFonts w:ascii="Aptos" w:hAnsi="Aptos" w:cs="Arial"/>
            <w:b/>
            <w:bCs/>
            <w:sz w:val="18"/>
            <w:szCs w:val="18"/>
            <w:rPrChange w:id="1360" w:author="Mirońska Agnieszka" w:date="2025-12-02T10:30:00Z" w16du:dateUtc="2025-12-02T09:30:00Z">
              <w:rPr>
                <w:rFonts w:ascii="Arial Narrow" w:hAnsi="Arial Narrow" w:cs="Arial"/>
                <w:b/>
                <w:bCs/>
                <w:sz w:val="18"/>
                <w:szCs w:val="18"/>
              </w:rPr>
            </w:rPrChange>
          </w:rPr>
          <w:delText xml:space="preserve"> i </w:delText>
        </w:r>
      </w:del>
      <w:ins w:id="1361" w:author="Chmielewska Aleksandra (01006342)" w:date="2025-08-04T12:02:00Z" w16du:dateUtc="2025-08-04T10:02:00Z">
        <w:r w:rsidR="00FD42FF" w:rsidRPr="003572E1">
          <w:rPr>
            <w:rFonts w:ascii="Aptos" w:hAnsi="Aptos" w:cs="Arial"/>
            <w:b/>
            <w:bCs/>
            <w:sz w:val="18"/>
            <w:szCs w:val="18"/>
            <w:rPrChange w:id="1362" w:author="Mirońska Agnieszka" w:date="2025-12-02T10:30:00Z" w16du:dateUtc="2025-12-02T09:30:00Z">
              <w:rPr>
                <w:rFonts w:ascii="Arial Narrow" w:hAnsi="Arial Narrow" w:cs="Arial"/>
                <w:b/>
                <w:bCs/>
                <w:sz w:val="18"/>
                <w:szCs w:val="18"/>
              </w:rPr>
            </w:rPrChange>
          </w:rPr>
          <w:t xml:space="preserve">- </w:t>
        </w:r>
      </w:ins>
      <w:r w:rsidRPr="003572E1">
        <w:rPr>
          <w:rFonts w:ascii="Aptos" w:hAnsi="Aptos" w:cs="Arial"/>
          <w:b/>
          <w:bCs/>
          <w:sz w:val="18"/>
          <w:szCs w:val="18"/>
          <w:rPrChange w:id="1363" w:author="Mirońska Agnieszka" w:date="2025-12-02T10:30:00Z" w16du:dateUtc="2025-12-02T09:30:00Z">
            <w:rPr>
              <w:rFonts w:ascii="Arial Narrow" w:hAnsi="Arial Narrow" w:cs="Arial"/>
              <w:b/>
              <w:bCs/>
              <w:sz w:val="18"/>
              <w:szCs w:val="18"/>
            </w:rPr>
          </w:rPrChange>
        </w:rPr>
        <w:t>Kontrola poboru energii elektrycznej</w:t>
      </w:r>
      <w:ins w:id="1364" w:author="Chmielewska Aleksandra (01006342)" w:date="2025-08-04T12:03:00Z" w16du:dateUtc="2025-08-04T10:03:00Z">
        <w:r w:rsidR="00FD42FF" w:rsidRPr="003572E1">
          <w:rPr>
            <w:rFonts w:ascii="Aptos" w:hAnsi="Aptos" w:cs="Arial"/>
            <w:b/>
            <w:bCs/>
            <w:sz w:val="18"/>
            <w:szCs w:val="18"/>
            <w:rPrChange w:id="1365" w:author="Mirońska Agnieszka" w:date="2025-12-02T10:30:00Z" w16du:dateUtc="2025-12-02T09:30:00Z">
              <w:rPr>
                <w:rFonts w:ascii="Arial Narrow" w:hAnsi="Arial Narrow" w:cs="Arial"/>
                <w:b/>
                <w:bCs/>
                <w:sz w:val="18"/>
                <w:szCs w:val="18"/>
              </w:rPr>
            </w:rPrChange>
          </w:rPr>
          <w:t xml:space="preserve">, </w:t>
        </w:r>
      </w:ins>
    </w:p>
    <w:p w14:paraId="51DF0B7E" w14:textId="77777777" w:rsidR="00FD42FF" w:rsidRPr="003572E1" w:rsidRDefault="00FD42FF" w:rsidP="00FA4F92">
      <w:pPr>
        <w:spacing w:after="40"/>
        <w:ind w:firstLine="567"/>
        <w:jc w:val="both"/>
        <w:rPr>
          <w:ins w:id="1366" w:author="Chmielewska Aleksandra (01006342)" w:date="2025-08-04T12:04:00Z" w16du:dateUtc="2025-08-04T10:04:00Z"/>
          <w:rFonts w:ascii="Aptos" w:hAnsi="Aptos" w:cs="Arial"/>
          <w:b/>
          <w:bCs/>
          <w:sz w:val="18"/>
          <w:szCs w:val="18"/>
          <w:rPrChange w:id="1367" w:author="Mirońska Agnieszka" w:date="2025-12-02T10:30:00Z" w16du:dateUtc="2025-12-02T09:30:00Z">
            <w:rPr>
              <w:ins w:id="1368" w:author="Chmielewska Aleksandra (01006342)" w:date="2025-08-04T12:04:00Z" w16du:dateUtc="2025-08-04T10:04:00Z"/>
              <w:rFonts w:ascii="Arial Narrow" w:hAnsi="Arial Narrow" w:cs="Arial"/>
              <w:b/>
              <w:bCs/>
              <w:sz w:val="18"/>
              <w:szCs w:val="18"/>
            </w:rPr>
          </w:rPrChange>
        </w:rPr>
      </w:pPr>
    </w:p>
    <w:p w14:paraId="718B1A54" w14:textId="0EC02FEF" w:rsidR="00F85387" w:rsidRPr="003572E1" w:rsidRDefault="00FD42FF" w:rsidP="00FA4F92">
      <w:pPr>
        <w:spacing w:after="40"/>
        <w:ind w:firstLine="567"/>
        <w:jc w:val="both"/>
        <w:rPr>
          <w:rFonts w:ascii="Aptos" w:hAnsi="Aptos" w:cs="Arial"/>
          <w:sz w:val="18"/>
          <w:szCs w:val="18"/>
          <w:rPrChange w:id="1369" w:author="Mirońska Agnieszka" w:date="2025-12-02T10:30:00Z" w16du:dateUtc="2025-12-02T09:30:00Z">
            <w:rPr>
              <w:rFonts w:ascii="Arial Narrow" w:hAnsi="Arial Narrow" w:cs="Arial"/>
              <w:b/>
              <w:bCs/>
              <w:sz w:val="18"/>
              <w:szCs w:val="18"/>
            </w:rPr>
          </w:rPrChange>
        </w:rPr>
      </w:pPr>
      <w:ins w:id="1370" w:author="Chmielewska Aleksandra (01006342)" w:date="2025-08-04T12:03:00Z" w16du:dateUtc="2025-08-04T10:03:00Z">
        <w:r w:rsidRPr="003572E1">
          <w:rPr>
            <w:rFonts w:ascii="Aptos" w:hAnsi="Aptos" w:cs="Arial"/>
            <w:sz w:val="18"/>
            <w:szCs w:val="18"/>
            <w:rPrChange w:id="1371" w:author="Mirońska Agnieszka" w:date="2025-12-02T10:30:00Z" w16du:dateUtc="2025-12-02T09:30:00Z">
              <w:rPr>
                <w:rFonts w:ascii="Arial Narrow" w:hAnsi="Arial Narrow" w:cs="Arial"/>
                <w:b/>
                <w:bCs/>
                <w:sz w:val="18"/>
                <w:szCs w:val="18"/>
              </w:rPr>
            </w:rPrChange>
          </w:rPr>
          <w:t>dodatkowo</w:t>
        </w:r>
      </w:ins>
      <w:ins w:id="1372" w:author="Chmielewska Aleksandra (01006342)" w:date="2025-08-04T12:04:00Z" w16du:dateUtc="2025-08-04T10:04:00Z">
        <w:r w:rsidRPr="003572E1">
          <w:rPr>
            <w:rFonts w:ascii="Aptos" w:hAnsi="Aptos" w:cs="Arial"/>
            <w:sz w:val="18"/>
            <w:szCs w:val="18"/>
            <w:rPrChange w:id="1373" w:author="Mirońska Agnieszka" w:date="2025-12-02T10:30:00Z" w16du:dateUtc="2025-12-02T09:30:00Z">
              <w:rPr>
                <w:rFonts w:ascii="Arial Narrow" w:hAnsi="Arial Narrow" w:cs="Arial"/>
                <w:b/>
                <w:bCs/>
                <w:sz w:val="18"/>
                <w:szCs w:val="18"/>
              </w:rPr>
            </w:rPrChange>
          </w:rPr>
          <w:t xml:space="preserve"> wymagane są</w:t>
        </w:r>
      </w:ins>
      <w:ins w:id="1374" w:author="Chmielewska Aleksandra (01006342)" w:date="2025-08-04T12:03:00Z" w16du:dateUtc="2025-08-04T10:03:00Z">
        <w:r w:rsidRPr="003572E1">
          <w:rPr>
            <w:rFonts w:ascii="Aptos" w:hAnsi="Aptos" w:cs="Arial"/>
            <w:sz w:val="18"/>
            <w:szCs w:val="18"/>
            <w:rPrChange w:id="1375" w:author="Mirońska Agnieszka" w:date="2025-12-02T10:30:00Z" w16du:dateUtc="2025-12-02T09:30:00Z">
              <w:rPr>
                <w:rFonts w:ascii="Arial Narrow" w:hAnsi="Arial Narrow" w:cs="Arial"/>
                <w:b/>
                <w:bCs/>
                <w:sz w:val="18"/>
                <w:szCs w:val="18"/>
              </w:rPr>
            </w:rPrChange>
          </w:rPr>
          <w:t>:</w:t>
        </w:r>
      </w:ins>
      <w:del w:id="1376" w:author="Chmielewska Aleksandra (01006342)" w:date="2025-08-04T12:03:00Z" w16du:dateUtc="2025-08-04T10:03:00Z">
        <w:r w:rsidR="0020714A" w:rsidRPr="003572E1" w:rsidDel="00FD42FF">
          <w:rPr>
            <w:rFonts w:ascii="Aptos" w:hAnsi="Aptos" w:cs="Arial"/>
            <w:sz w:val="18"/>
            <w:szCs w:val="18"/>
            <w:rPrChange w:id="1377" w:author="Mirońska Agnieszka" w:date="2025-12-02T10:30:00Z" w16du:dateUtc="2025-12-02T09:30:00Z">
              <w:rPr>
                <w:rFonts w:ascii="Arial Narrow" w:hAnsi="Arial Narrow" w:cs="Arial"/>
                <w:b/>
                <w:bCs/>
                <w:sz w:val="18"/>
                <w:szCs w:val="18"/>
              </w:rPr>
            </w:rPrChange>
          </w:rPr>
          <w:delText xml:space="preserve"> </w:delText>
        </w:r>
      </w:del>
    </w:p>
    <w:p w14:paraId="39BDFD25" w14:textId="77777777" w:rsidR="00571C40" w:rsidRPr="003572E1" w:rsidRDefault="00571C40" w:rsidP="00FA4F92">
      <w:pPr>
        <w:spacing w:after="40"/>
        <w:jc w:val="both"/>
        <w:rPr>
          <w:rFonts w:ascii="Aptos" w:hAnsi="Aptos" w:cs="Arial"/>
          <w:b/>
          <w:bCs/>
          <w:sz w:val="18"/>
          <w:szCs w:val="18"/>
          <w:u w:val="single"/>
          <w:rPrChange w:id="1378" w:author="Mirońska Agnieszka" w:date="2025-12-02T10:30:00Z" w16du:dateUtc="2025-12-02T09:30:00Z">
            <w:rPr>
              <w:rFonts w:ascii="Arial Narrow" w:hAnsi="Arial Narrow" w:cs="Arial"/>
              <w:b/>
              <w:bCs/>
              <w:sz w:val="18"/>
              <w:szCs w:val="18"/>
              <w:u w:val="single"/>
            </w:rPr>
          </w:rPrChange>
        </w:rPr>
      </w:pPr>
    </w:p>
    <w:p w14:paraId="45B08B75" w14:textId="172B635E" w:rsidR="00F7055C" w:rsidRPr="003572E1" w:rsidRDefault="00F85387" w:rsidP="00FA4F92">
      <w:pPr>
        <w:spacing w:after="40"/>
        <w:ind w:left="709" w:hanging="425"/>
        <w:jc w:val="both"/>
        <w:rPr>
          <w:rFonts w:ascii="Aptos" w:hAnsi="Aptos" w:cs="Arial"/>
          <w:i/>
          <w:sz w:val="16"/>
          <w:szCs w:val="16"/>
          <w:rPrChange w:id="1379" w:author="Mirońska Agnieszka" w:date="2025-12-02T10:30:00Z" w16du:dateUtc="2025-12-02T09:30:00Z">
            <w:rPr>
              <w:rFonts w:ascii="Arial Narrow" w:hAnsi="Arial Narrow" w:cs="Arial"/>
              <w:i/>
              <w:sz w:val="16"/>
              <w:szCs w:val="16"/>
            </w:rPr>
          </w:rPrChange>
        </w:rPr>
      </w:pPr>
      <w:r w:rsidRPr="003572E1">
        <w:rPr>
          <w:rFonts w:ascii="Aptos" w:hAnsi="Aptos" w:cs="Arial"/>
          <w:sz w:val="18"/>
          <w:szCs w:val="18"/>
          <w:rPrChange w:id="1380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fldChar w:fldCharType="begin">
          <w:ffData>
            <w:name w:val="Wybór34"/>
            <w:enabled/>
            <w:calcOnExit w:val="0"/>
            <w:checkBox>
              <w:size w:val="18"/>
              <w:default w:val="0"/>
            </w:checkBox>
          </w:ffData>
        </w:fldChar>
      </w:r>
      <w:r w:rsidRPr="003572E1">
        <w:rPr>
          <w:rFonts w:ascii="Aptos" w:hAnsi="Aptos" w:cs="Arial"/>
          <w:sz w:val="18"/>
          <w:szCs w:val="18"/>
          <w:rPrChange w:id="1381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instrText xml:space="preserve"> FORMCHECKBOX </w:instrText>
      </w:r>
      <w:r w:rsidRPr="003572E1">
        <w:rPr>
          <w:rFonts w:ascii="Aptos" w:hAnsi="Aptos" w:cs="Arial"/>
          <w:sz w:val="18"/>
          <w:szCs w:val="18"/>
          <w:rPrChange w:id="1382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r>
      <w:r w:rsidRPr="003572E1">
        <w:rPr>
          <w:rFonts w:ascii="Aptos" w:hAnsi="Aptos" w:cs="Arial"/>
          <w:sz w:val="18"/>
          <w:szCs w:val="18"/>
          <w:rPrChange w:id="1383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fldChar w:fldCharType="separate"/>
      </w:r>
      <w:r w:rsidRPr="003572E1">
        <w:rPr>
          <w:rFonts w:ascii="Aptos" w:hAnsi="Aptos" w:cs="Arial"/>
          <w:sz w:val="18"/>
          <w:szCs w:val="18"/>
          <w:rPrChange w:id="1384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fldChar w:fldCharType="end"/>
      </w:r>
      <w:r w:rsidRPr="003572E1">
        <w:rPr>
          <w:rFonts w:ascii="Aptos" w:hAnsi="Aptos" w:cs="Arial"/>
          <w:sz w:val="18"/>
          <w:szCs w:val="18"/>
          <w:rPrChange w:id="1385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     </w:t>
      </w:r>
      <w:del w:id="1386" w:author="Chmielewska Aleksandra (01006342)" w:date="2025-08-04T12:04:00Z" w16du:dateUtc="2025-08-04T10:04:00Z">
        <w:r w:rsidR="0020714A" w:rsidRPr="003572E1" w:rsidDel="00FD42FF">
          <w:rPr>
            <w:rFonts w:ascii="Aptos" w:hAnsi="Aptos" w:cs="Arial"/>
            <w:sz w:val="18"/>
            <w:szCs w:val="18"/>
            <w:rPrChange w:id="1387" w:author="Mirońska Agnieszka" w:date="2025-12-02T10:30:00Z" w16du:dateUtc="2025-12-02T09:30:00Z">
              <w:rPr>
                <w:rFonts w:ascii="Arial Narrow" w:hAnsi="Arial Narrow" w:cs="Arial"/>
                <w:sz w:val="18"/>
                <w:szCs w:val="18"/>
              </w:rPr>
            </w:rPrChange>
          </w:rPr>
          <w:delText xml:space="preserve">wymagane są </w:delText>
        </w:r>
      </w:del>
      <w:r w:rsidR="0020714A" w:rsidRPr="003572E1">
        <w:rPr>
          <w:rFonts w:ascii="Aptos" w:hAnsi="Aptos" w:cs="Arial"/>
          <w:sz w:val="18"/>
          <w:szCs w:val="18"/>
          <w:rPrChange w:id="1388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aktualne świadectwa kwalifikacyjne uprawniające do zajmowania się eksploatacją urządzeń, instalacji i sieci na stanowisku </w:t>
      </w:r>
      <w:r w:rsidR="001805F0" w:rsidRPr="003572E1">
        <w:rPr>
          <w:rFonts w:ascii="Aptos" w:hAnsi="Aptos" w:cs="Arial"/>
          <w:b/>
          <w:bCs/>
          <w:sz w:val="18"/>
          <w:szCs w:val="18"/>
          <w:rPrChange w:id="1389" w:author="Mirońska Agnieszka" w:date="2025-12-02T10:30:00Z" w16du:dateUtc="2025-12-02T09:30:00Z">
            <w:rPr>
              <w:rFonts w:ascii="Arial Narrow" w:hAnsi="Arial Narrow" w:cs="Arial"/>
              <w:b/>
              <w:bCs/>
              <w:sz w:val="18"/>
              <w:szCs w:val="18"/>
            </w:rPr>
          </w:rPrChange>
        </w:rPr>
        <w:t>dozoru (</w:t>
      </w:r>
      <w:r w:rsidR="0020714A" w:rsidRPr="003572E1">
        <w:rPr>
          <w:rFonts w:ascii="Aptos" w:hAnsi="Aptos" w:cs="Arial"/>
          <w:b/>
          <w:bCs/>
          <w:sz w:val="18"/>
          <w:szCs w:val="18"/>
          <w:rPrChange w:id="1390" w:author="Mirońska Agnieszka" w:date="2025-12-02T10:30:00Z" w16du:dateUtc="2025-12-02T09:30:00Z">
            <w:rPr>
              <w:rFonts w:ascii="Arial Narrow" w:hAnsi="Arial Narrow" w:cs="Arial"/>
              <w:b/>
              <w:bCs/>
              <w:sz w:val="18"/>
              <w:szCs w:val="18"/>
            </w:rPr>
          </w:rPrChange>
        </w:rPr>
        <w:t>D</w:t>
      </w:r>
      <w:r w:rsidR="0020714A" w:rsidRPr="003572E1">
        <w:rPr>
          <w:rFonts w:ascii="Aptos" w:hAnsi="Aptos" w:cs="Arial"/>
          <w:sz w:val="18"/>
          <w:szCs w:val="18"/>
          <w:rPrChange w:id="1391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) do 1 </w:t>
      </w:r>
      <w:proofErr w:type="spellStart"/>
      <w:r w:rsidR="0020714A" w:rsidRPr="003572E1">
        <w:rPr>
          <w:rFonts w:ascii="Aptos" w:hAnsi="Aptos" w:cs="Arial"/>
          <w:sz w:val="18"/>
          <w:szCs w:val="18"/>
          <w:rPrChange w:id="1392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>kV</w:t>
      </w:r>
      <w:proofErr w:type="spellEnd"/>
      <w:r w:rsidR="0020714A" w:rsidRPr="003572E1">
        <w:rPr>
          <w:rFonts w:ascii="Aptos" w:hAnsi="Aptos" w:cs="Arial"/>
          <w:sz w:val="18"/>
          <w:szCs w:val="18"/>
          <w:rPrChange w:id="1393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 – pkt 2 i 10 dla dysponenta zleceń</w:t>
      </w:r>
      <w:ins w:id="1394" w:author="Chmielewska Aleksandra (01006342)" w:date="2025-08-04T12:04:00Z" w16du:dateUtc="2025-08-04T10:04:00Z">
        <w:r w:rsidR="00FD42FF" w:rsidRPr="003572E1">
          <w:rPr>
            <w:rFonts w:ascii="Aptos" w:hAnsi="Aptos" w:cs="Arial"/>
            <w:sz w:val="18"/>
            <w:szCs w:val="18"/>
            <w:rPrChange w:id="1395" w:author="Mirońska Agnieszka" w:date="2025-12-02T10:30:00Z" w16du:dateUtc="2025-12-02T09:30:00Z">
              <w:rPr>
                <w:rFonts w:ascii="Arial Narrow" w:hAnsi="Arial Narrow" w:cs="Arial"/>
                <w:sz w:val="18"/>
                <w:szCs w:val="18"/>
              </w:rPr>
            </w:rPrChange>
          </w:rPr>
          <w:t>;</w:t>
        </w:r>
      </w:ins>
    </w:p>
    <w:p w14:paraId="33366F93" w14:textId="77777777" w:rsidR="00D6075C" w:rsidRPr="003572E1" w:rsidRDefault="00D6075C">
      <w:pPr>
        <w:ind w:left="624" w:right="-2" w:hanging="340"/>
        <w:jc w:val="both"/>
        <w:rPr>
          <w:rFonts w:ascii="Aptos" w:hAnsi="Aptos"/>
          <w:i/>
          <w:sz w:val="16"/>
          <w:szCs w:val="16"/>
          <w:rPrChange w:id="1396" w:author="Mirońska Agnieszka" w:date="2025-12-02T10:30:00Z" w16du:dateUtc="2025-12-02T09:30:00Z">
            <w:rPr>
              <w:rFonts w:ascii="Arial Narrow" w:hAnsi="Arial Narrow"/>
              <w:i/>
              <w:sz w:val="16"/>
              <w:szCs w:val="16"/>
            </w:rPr>
          </w:rPrChange>
        </w:rPr>
        <w:pPrChange w:id="1397" w:author="Chmielewska Aleksandra (01006342)" w:date="2025-08-04T12:05:00Z" w16du:dateUtc="2025-08-04T10:05:00Z">
          <w:pPr>
            <w:ind w:left="624" w:right="397" w:hanging="340"/>
            <w:jc w:val="both"/>
          </w:pPr>
        </w:pPrChange>
      </w:pPr>
    </w:p>
    <w:p w14:paraId="725F06E0" w14:textId="540DB57A" w:rsidR="00D6075C" w:rsidRPr="003572E1" w:rsidRDefault="00F85387">
      <w:pPr>
        <w:ind w:left="624" w:right="-2" w:hanging="340"/>
        <w:jc w:val="both"/>
        <w:rPr>
          <w:rFonts w:ascii="Aptos" w:hAnsi="Aptos" w:cs="Arial"/>
          <w:sz w:val="18"/>
          <w:szCs w:val="18"/>
          <w:rPrChange w:id="1398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pPrChange w:id="1399" w:author="Chmielewska Aleksandra (01006342)" w:date="2025-08-04T12:05:00Z" w16du:dateUtc="2025-08-04T10:05:00Z">
          <w:pPr>
            <w:ind w:left="624" w:right="397" w:hanging="340"/>
            <w:jc w:val="both"/>
          </w:pPr>
        </w:pPrChange>
      </w:pPr>
      <w:r w:rsidRPr="003572E1">
        <w:rPr>
          <w:rFonts w:ascii="Aptos" w:hAnsi="Aptos" w:cs="Arial"/>
          <w:sz w:val="18"/>
          <w:szCs w:val="18"/>
          <w:rPrChange w:id="1400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fldChar w:fldCharType="begin">
          <w:ffData>
            <w:name w:val="Wybór34"/>
            <w:enabled/>
            <w:calcOnExit w:val="0"/>
            <w:checkBox>
              <w:size w:val="18"/>
              <w:default w:val="0"/>
            </w:checkBox>
          </w:ffData>
        </w:fldChar>
      </w:r>
      <w:r w:rsidRPr="003572E1">
        <w:rPr>
          <w:rFonts w:ascii="Aptos" w:hAnsi="Aptos" w:cs="Arial"/>
          <w:sz w:val="18"/>
          <w:szCs w:val="18"/>
          <w:rPrChange w:id="1401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instrText xml:space="preserve"> FORMCHECKBOX </w:instrText>
      </w:r>
      <w:r w:rsidRPr="003572E1">
        <w:rPr>
          <w:rFonts w:ascii="Aptos" w:hAnsi="Aptos" w:cs="Arial"/>
          <w:sz w:val="18"/>
          <w:szCs w:val="18"/>
          <w:rPrChange w:id="1402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r>
      <w:r w:rsidRPr="003572E1">
        <w:rPr>
          <w:rFonts w:ascii="Aptos" w:hAnsi="Aptos" w:cs="Arial"/>
          <w:sz w:val="18"/>
          <w:szCs w:val="18"/>
          <w:rPrChange w:id="1403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fldChar w:fldCharType="separate"/>
      </w:r>
      <w:r w:rsidRPr="003572E1">
        <w:rPr>
          <w:rFonts w:ascii="Aptos" w:hAnsi="Aptos" w:cs="Arial"/>
          <w:sz w:val="18"/>
          <w:szCs w:val="18"/>
          <w:rPrChange w:id="1404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fldChar w:fldCharType="end"/>
      </w:r>
      <w:r w:rsidR="00B62F5B" w:rsidRPr="003572E1">
        <w:rPr>
          <w:rFonts w:ascii="Aptos" w:hAnsi="Aptos"/>
          <w:i/>
          <w:sz w:val="16"/>
          <w:szCs w:val="16"/>
          <w:rPrChange w:id="1405" w:author="Mirońska Agnieszka" w:date="2025-12-02T10:30:00Z" w16du:dateUtc="2025-12-02T09:30:00Z">
            <w:rPr>
              <w:rFonts w:ascii="Arial Narrow" w:hAnsi="Arial Narrow"/>
              <w:i/>
              <w:sz w:val="16"/>
              <w:szCs w:val="16"/>
            </w:rPr>
          </w:rPrChange>
        </w:rPr>
        <w:t xml:space="preserve"> </w:t>
      </w:r>
      <w:r w:rsidR="001805F0" w:rsidRPr="003572E1">
        <w:rPr>
          <w:rFonts w:ascii="Aptos" w:hAnsi="Aptos"/>
          <w:i/>
          <w:sz w:val="16"/>
          <w:szCs w:val="16"/>
          <w:rPrChange w:id="1406" w:author="Mirońska Agnieszka" w:date="2025-12-02T10:30:00Z" w16du:dateUtc="2025-12-02T09:30:00Z">
            <w:rPr>
              <w:rFonts w:ascii="Arial Narrow" w:hAnsi="Arial Narrow"/>
              <w:i/>
              <w:sz w:val="16"/>
              <w:szCs w:val="16"/>
            </w:rPr>
          </w:rPrChange>
        </w:rPr>
        <w:t xml:space="preserve"> </w:t>
      </w:r>
      <w:r w:rsidR="00D6075C" w:rsidRPr="003572E1">
        <w:rPr>
          <w:rFonts w:ascii="Aptos" w:hAnsi="Aptos" w:cs="Arial"/>
          <w:sz w:val="18"/>
          <w:szCs w:val="18"/>
          <w:rPrChange w:id="1407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informacja o wykonanych w okresie ostatnich 3 lat co najmniej </w:t>
      </w:r>
      <w:r w:rsidR="00DC39A6" w:rsidRPr="003572E1">
        <w:rPr>
          <w:rFonts w:ascii="Aptos" w:hAnsi="Aptos" w:cs="Arial"/>
          <w:sz w:val="18"/>
          <w:szCs w:val="18"/>
          <w:rPrChange w:id="1408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>100</w:t>
      </w:r>
      <w:r w:rsidR="00D6075C" w:rsidRPr="003572E1">
        <w:rPr>
          <w:rFonts w:ascii="Aptos" w:hAnsi="Aptos" w:cs="Arial"/>
          <w:sz w:val="18"/>
          <w:szCs w:val="18"/>
          <w:rPrChange w:id="1409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 </w:t>
      </w:r>
      <w:r w:rsidR="00DC39A6" w:rsidRPr="003572E1">
        <w:rPr>
          <w:rFonts w:ascii="Aptos" w:hAnsi="Aptos" w:cs="Arial"/>
          <w:sz w:val="18"/>
          <w:szCs w:val="18"/>
          <w:rPrChange w:id="1410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>zleceniach eksploatacyjnych w zakresie montaży/wymian liczników bezpośrednich</w:t>
      </w:r>
      <w:r w:rsidR="001805F0" w:rsidRPr="003572E1">
        <w:rPr>
          <w:rFonts w:ascii="Aptos" w:hAnsi="Aptos" w:cs="Arial"/>
          <w:sz w:val="18"/>
          <w:szCs w:val="18"/>
          <w:rPrChange w:id="1411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 i 20 </w:t>
      </w:r>
      <w:r w:rsidR="00DC39A6" w:rsidRPr="003572E1">
        <w:rPr>
          <w:rFonts w:ascii="Aptos" w:hAnsi="Aptos" w:cs="Arial"/>
          <w:sz w:val="18"/>
          <w:szCs w:val="18"/>
          <w:rPrChange w:id="1412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kontroli poboru energii </w:t>
      </w:r>
      <w:r w:rsidR="00D6075C" w:rsidRPr="003572E1">
        <w:rPr>
          <w:rFonts w:ascii="Aptos" w:hAnsi="Aptos" w:cs="Arial"/>
          <w:sz w:val="18"/>
          <w:szCs w:val="18"/>
          <w:rPrChange w:id="1413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wraz z </w:t>
      </w:r>
      <w:r w:rsidR="00DC39A6" w:rsidRPr="003572E1">
        <w:rPr>
          <w:rFonts w:ascii="Aptos" w:hAnsi="Aptos" w:cs="Arial"/>
          <w:sz w:val="18"/>
          <w:szCs w:val="18"/>
          <w:rPrChange w:id="1414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>okresem</w:t>
      </w:r>
      <w:r w:rsidR="00D6075C" w:rsidRPr="003572E1">
        <w:rPr>
          <w:rFonts w:ascii="Aptos" w:hAnsi="Aptos" w:cs="Arial"/>
          <w:sz w:val="18"/>
          <w:szCs w:val="18"/>
          <w:rPrChange w:id="1415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 ich </w:t>
      </w:r>
      <w:r w:rsidR="00DC39A6" w:rsidRPr="003572E1">
        <w:rPr>
          <w:rFonts w:ascii="Aptos" w:hAnsi="Aptos" w:cs="Arial"/>
          <w:sz w:val="18"/>
          <w:szCs w:val="18"/>
          <w:rPrChange w:id="1416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>realizacji</w:t>
      </w:r>
      <w:r w:rsidR="00D6075C" w:rsidRPr="003572E1">
        <w:rPr>
          <w:rFonts w:ascii="Aptos" w:hAnsi="Aptos" w:cs="Arial"/>
          <w:sz w:val="18"/>
          <w:szCs w:val="18"/>
          <w:rPrChange w:id="1417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>, wraz z dokumentami potwierdzającymi należyte ich wykonanie.</w:t>
      </w:r>
      <w:r w:rsidR="00D6075C" w:rsidRPr="003572E1">
        <w:rPr>
          <w:rFonts w:ascii="Aptos" w:hAnsi="Aptos"/>
          <w:rPrChange w:id="1418" w:author="Mirońska Agnieszka" w:date="2025-12-02T10:30:00Z" w16du:dateUtc="2025-12-02T09:30:00Z">
            <w:rPr>
              <w:rFonts w:ascii="Arial Narrow" w:hAnsi="Arial Narrow"/>
            </w:rPr>
          </w:rPrChange>
        </w:rPr>
        <w:t xml:space="preserve"> </w:t>
      </w:r>
      <w:r w:rsidR="00D6075C" w:rsidRPr="003572E1">
        <w:rPr>
          <w:rFonts w:ascii="Aptos" w:hAnsi="Aptos" w:cs="Arial"/>
          <w:sz w:val="18"/>
          <w:szCs w:val="18"/>
          <w:rPrChange w:id="1419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Dokumenty powinny być wystawione lub potwierdzone przez </w:t>
      </w:r>
      <w:r w:rsidR="001805F0" w:rsidRPr="003572E1">
        <w:rPr>
          <w:rFonts w:ascii="Aptos" w:hAnsi="Aptos" w:cs="Arial"/>
          <w:sz w:val="18"/>
          <w:szCs w:val="18"/>
          <w:rPrChange w:id="1420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>Operatora Systemu Dystrybucyjnego, na ter</w:t>
      </w:r>
      <w:ins w:id="1421" w:author="Chmielewska Aleksandra (01006342)" w:date="2025-08-04T12:14:00Z" w16du:dateUtc="2025-08-04T10:14:00Z">
        <w:r w:rsidR="00A32162" w:rsidRPr="003572E1">
          <w:rPr>
            <w:rFonts w:ascii="Aptos" w:hAnsi="Aptos" w:cs="Arial"/>
            <w:sz w:val="18"/>
            <w:szCs w:val="18"/>
            <w:rPrChange w:id="1422" w:author="Mirońska Agnieszka" w:date="2025-12-02T10:30:00Z" w16du:dateUtc="2025-12-02T09:30:00Z">
              <w:rPr>
                <w:rFonts w:ascii="Arial Narrow" w:hAnsi="Arial Narrow" w:cs="Arial"/>
                <w:sz w:val="18"/>
                <w:szCs w:val="18"/>
              </w:rPr>
            </w:rPrChange>
          </w:rPr>
          <w:t>e</w:t>
        </w:r>
      </w:ins>
      <w:r w:rsidR="001805F0" w:rsidRPr="003572E1">
        <w:rPr>
          <w:rFonts w:ascii="Aptos" w:hAnsi="Aptos" w:cs="Arial"/>
          <w:sz w:val="18"/>
          <w:szCs w:val="18"/>
          <w:rPrChange w:id="1423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>nie, którego zlecenia te były realizowane</w:t>
      </w:r>
      <w:r w:rsidR="00D6075C" w:rsidRPr="003572E1">
        <w:rPr>
          <w:rFonts w:ascii="Aptos" w:hAnsi="Aptos" w:cs="Arial"/>
          <w:sz w:val="18"/>
          <w:szCs w:val="18"/>
          <w:rPrChange w:id="1424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>. Nie będą uznane dokumenty wystawione przez generalnego wykonawcę</w:t>
      </w:r>
      <w:r w:rsidR="001805F0" w:rsidRPr="003572E1">
        <w:rPr>
          <w:rFonts w:ascii="Aptos" w:hAnsi="Aptos" w:cs="Arial"/>
          <w:sz w:val="18"/>
          <w:szCs w:val="18"/>
          <w:rPrChange w:id="1425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>,</w:t>
      </w:r>
      <w:r w:rsidR="00D6075C" w:rsidRPr="003572E1">
        <w:rPr>
          <w:rFonts w:ascii="Aptos" w:hAnsi="Aptos" w:cs="Arial"/>
          <w:sz w:val="18"/>
          <w:szCs w:val="18"/>
          <w:rPrChange w:id="1426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 jeśli Podmiot ubiegający się o wpisanie do RKW był podwykonawcą, a dokumenty te nie są potwierdzone przez </w:t>
      </w:r>
      <w:r w:rsidR="001805F0" w:rsidRPr="003572E1">
        <w:rPr>
          <w:rFonts w:ascii="Aptos" w:hAnsi="Aptos" w:cs="Arial"/>
          <w:sz w:val="18"/>
          <w:szCs w:val="18"/>
          <w:rPrChange w:id="1427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>Operatora Systemu Dystrybucyjnego</w:t>
      </w:r>
      <w:r w:rsidR="00D6075C" w:rsidRPr="003572E1">
        <w:rPr>
          <w:rFonts w:ascii="Aptos" w:hAnsi="Aptos" w:cs="Arial"/>
          <w:sz w:val="18"/>
          <w:szCs w:val="18"/>
          <w:rPrChange w:id="1428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>;</w:t>
      </w:r>
      <w:r w:rsidR="00DC39A6" w:rsidRPr="003572E1">
        <w:rPr>
          <w:rFonts w:ascii="Aptos" w:hAnsi="Aptos" w:cs="Arial"/>
          <w:sz w:val="18"/>
          <w:szCs w:val="18"/>
          <w:vertAlign w:val="superscript"/>
          <w:rPrChange w:id="1429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  <w:vertAlign w:val="superscript"/>
            </w:rPr>
          </w:rPrChange>
        </w:rPr>
        <w:t xml:space="preserve"> 3)</w:t>
      </w:r>
    </w:p>
    <w:p w14:paraId="20E2DEF3" w14:textId="4297AF18" w:rsidR="002316D2" w:rsidRPr="003572E1" w:rsidRDefault="002316D2" w:rsidP="00FA4F92">
      <w:pPr>
        <w:ind w:right="423"/>
        <w:jc w:val="both"/>
        <w:rPr>
          <w:rFonts w:ascii="Aptos" w:hAnsi="Aptos"/>
          <w:i/>
          <w:sz w:val="16"/>
          <w:szCs w:val="16"/>
          <w:rPrChange w:id="1430" w:author="Mirońska Agnieszka" w:date="2025-12-02T10:30:00Z" w16du:dateUtc="2025-12-02T09:30:00Z">
            <w:rPr>
              <w:rFonts w:ascii="Arial Narrow" w:hAnsi="Arial Narrow"/>
              <w:i/>
              <w:sz w:val="16"/>
              <w:szCs w:val="16"/>
            </w:rPr>
          </w:rPrChange>
        </w:rPr>
      </w:pPr>
    </w:p>
    <w:p w14:paraId="38303678" w14:textId="42C60E00" w:rsidR="0095312A" w:rsidRPr="003572E1" w:rsidRDefault="00F34F12" w:rsidP="00FA4F92">
      <w:pPr>
        <w:ind w:right="423"/>
        <w:jc w:val="both"/>
        <w:rPr>
          <w:rFonts w:ascii="Aptos" w:hAnsi="Aptos" w:cs="Arial"/>
          <w:i/>
          <w:sz w:val="16"/>
          <w:szCs w:val="16"/>
          <w:rPrChange w:id="1431" w:author="Mirońska Agnieszka" w:date="2025-12-02T10:30:00Z" w16du:dateUtc="2025-12-02T09:30:00Z">
            <w:rPr>
              <w:rFonts w:ascii="Arial Narrow" w:hAnsi="Arial Narrow" w:cs="Arial"/>
              <w:i/>
              <w:sz w:val="16"/>
              <w:szCs w:val="16"/>
            </w:rPr>
          </w:rPrChange>
        </w:rPr>
      </w:pPr>
      <w:r w:rsidRPr="003572E1">
        <w:rPr>
          <w:rFonts w:ascii="Aptos" w:hAnsi="Aptos"/>
          <w:i/>
          <w:sz w:val="16"/>
          <w:szCs w:val="16"/>
          <w:vertAlign w:val="superscript"/>
          <w:rPrChange w:id="1432" w:author="Mirońska Agnieszka" w:date="2025-12-02T10:30:00Z" w16du:dateUtc="2025-12-02T09:30:00Z">
            <w:rPr>
              <w:rFonts w:ascii="Arial Narrow" w:hAnsi="Arial Narrow"/>
              <w:i/>
              <w:sz w:val="16"/>
              <w:szCs w:val="16"/>
              <w:vertAlign w:val="superscript"/>
            </w:rPr>
          </w:rPrChange>
        </w:rPr>
        <w:t>1</w:t>
      </w:r>
      <w:r w:rsidR="0095312A" w:rsidRPr="003572E1">
        <w:rPr>
          <w:rFonts w:ascii="Aptos" w:hAnsi="Aptos"/>
          <w:i/>
          <w:sz w:val="16"/>
          <w:szCs w:val="16"/>
          <w:vertAlign w:val="superscript"/>
          <w:rPrChange w:id="1433" w:author="Mirońska Agnieszka" w:date="2025-12-02T10:30:00Z" w16du:dateUtc="2025-12-02T09:30:00Z">
            <w:rPr>
              <w:rFonts w:ascii="Arial Narrow" w:hAnsi="Arial Narrow"/>
              <w:i/>
              <w:sz w:val="16"/>
              <w:szCs w:val="16"/>
              <w:vertAlign w:val="superscript"/>
            </w:rPr>
          </w:rPrChange>
        </w:rPr>
        <w:t xml:space="preserve">) </w:t>
      </w:r>
      <w:r w:rsidR="0095312A" w:rsidRPr="003572E1">
        <w:rPr>
          <w:rFonts w:ascii="Aptos" w:hAnsi="Aptos"/>
          <w:i/>
          <w:sz w:val="16"/>
          <w:szCs w:val="16"/>
          <w:rPrChange w:id="1434" w:author="Mirońska Agnieszka" w:date="2025-12-02T10:30:00Z" w16du:dateUtc="2025-12-02T09:30:00Z">
            <w:rPr>
              <w:rFonts w:ascii="Arial Narrow" w:hAnsi="Arial Narrow"/>
              <w:i/>
              <w:sz w:val="16"/>
              <w:szCs w:val="16"/>
            </w:rPr>
          </w:rPrChange>
        </w:rPr>
        <w:t>Dotyczy danych projektantów/kierowników budowy</w:t>
      </w:r>
    </w:p>
    <w:p w14:paraId="7C2CC326" w14:textId="77777777" w:rsidR="00F34F12" w:rsidRPr="003572E1" w:rsidRDefault="00F34F12" w:rsidP="00FA4F92">
      <w:pPr>
        <w:ind w:right="423"/>
        <w:jc w:val="both"/>
        <w:rPr>
          <w:rFonts w:ascii="Aptos" w:hAnsi="Aptos"/>
          <w:i/>
          <w:sz w:val="16"/>
          <w:szCs w:val="16"/>
          <w:rPrChange w:id="1435" w:author="Mirońska Agnieszka" w:date="2025-12-02T10:30:00Z" w16du:dateUtc="2025-12-02T09:30:00Z">
            <w:rPr>
              <w:rFonts w:ascii="Arial Narrow" w:hAnsi="Arial Narrow"/>
              <w:i/>
              <w:sz w:val="16"/>
              <w:szCs w:val="16"/>
            </w:rPr>
          </w:rPrChange>
        </w:rPr>
      </w:pPr>
      <w:r w:rsidRPr="003572E1">
        <w:rPr>
          <w:rFonts w:ascii="Aptos" w:hAnsi="Aptos"/>
          <w:i/>
          <w:sz w:val="16"/>
          <w:szCs w:val="16"/>
          <w:vertAlign w:val="superscript"/>
          <w:rPrChange w:id="1436" w:author="Mirońska Agnieszka" w:date="2025-12-02T10:30:00Z" w16du:dateUtc="2025-12-02T09:30:00Z">
            <w:rPr>
              <w:rFonts w:ascii="Arial Narrow" w:hAnsi="Arial Narrow"/>
              <w:i/>
              <w:sz w:val="16"/>
              <w:szCs w:val="16"/>
              <w:vertAlign w:val="superscript"/>
            </w:rPr>
          </w:rPrChange>
        </w:rPr>
        <w:t xml:space="preserve">2) </w:t>
      </w:r>
      <w:r w:rsidRPr="003572E1">
        <w:rPr>
          <w:rFonts w:ascii="Aptos" w:hAnsi="Aptos"/>
          <w:i/>
          <w:sz w:val="16"/>
          <w:szCs w:val="16"/>
          <w:rPrChange w:id="1437" w:author="Mirońska Agnieszka" w:date="2025-12-02T10:30:00Z" w16du:dateUtc="2025-12-02T09:30:00Z">
            <w:rPr>
              <w:rFonts w:ascii="Arial Narrow" w:hAnsi="Arial Narrow"/>
              <w:i/>
              <w:sz w:val="16"/>
              <w:szCs w:val="16"/>
            </w:rPr>
          </w:rPrChange>
        </w:rPr>
        <w:t xml:space="preserve">Dotyczy osób fizycznych </w:t>
      </w:r>
    </w:p>
    <w:p w14:paraId="2CA65BD5" w14:textId="12350784" w:rsidR="009A64AC" w:rsidRPr="003572E1" w:rsidRDefault="00DC39A6" w:rsidP="00FA4F92">
      <w:pPr>
        <w:tabs>
          <w:tab w:val="left" w:pos="1472"/>
          <w:tab w:val="left" w:pos="2856"/>
        </w:tabs>
        <w:ind w:right="423"/>
        <w:jc w:val="both"/>
        <w:rPr>
          <w:ins w:id="1438" w:author="Chmielewska Aleksandra" w:date="2025-11-05T14:30:00Z" w16du:dateUtc="2025-11-05T13:30:00Z"/>
          <w:rFonts w:ascii="Aptos" w:hAnsi="Aptos"/>
          <w:i/>
          <w:sz w:val="16"/>
          <w:szCs w:val="16"/>
          <w:rPrChange w:id="1439" w:author="Mirońska Agnieszka" w:date="2025-12-02T10:30:00Z" w16du:dateUtc="2025-12-02T09:30:00Z">
            <w:rPr>
              <w:ins w:id="1440" w:author="Chmielewska Aleksandra" w:date="2025-11-05T14:30:00Z" w16du:dateUtc="2025-11-05T13:30:00Z"/>
              <w:rFonts w:ascii="Arial Narrow" w:hAnsi="Arial Narrow"/>
              <w:i/>
              <w:sz w:val="16"/>
              <w:szCs w:val="16"/>
            </w:rPr>
          </w:rPrChange>
        </w:rPr>
      </w:pPr>
      <w:r w:rsidRPr="003572E1">
        <w:rPr>
          <w:rFonts w:ascii="Aptos" w:hAnsi="Aptos"/>
          <w:i/>
          <w:sz w:val="16"/>
          <w:szCs w:val="16"/>
          <w:vertAlign w:val="superscript"/>
          <w:rPrChange w:id="1441" w:author="Mirońska Agnieszka" w:date="2025-12-02T10:30:00Z" w16du:dateUtc="2025-12-02T09:30:00Z">
            <w:rPr>
              <w:rFonts w:ascii="Arial Narrow" w:hAnsi="Arial Narrow"/>
              <w:i/>
              <w:sz w:val="16"/>
              <w:szCs w:val="16"/>
              <w:vertAlign w:val="superscript"/>
            </w:rPr>
          </w:rPrChange>
        </w:rPr>
        <w:t xml:space="preserve">3)  </w:t>
      </w:r>
      <w:r w:rsidRPr="003572E1">
        <w:rPr>
          <w:rFonts w:ascii="Aptos" w:hAnsi="Aptos"/>
          <w:i/>
          <w:sz w:val="16"/>
          <w:szCs w:val="16"/>
          <w:rPrChange w:id="1442" w:author="Mirońska Agnieszka" w:date="2025-12-02T10:30:00Z" w16du:dateUtc="2025-12-02T09:30:00Z">
            <w:rPr>
              <w:rFonts w:ascii="Arial Narrow" w:hAnsi="Arial Narrow"/>
              <w:i/>
              <w:sz w:val="16"/>
              <w:szCs w:val="16"/>
            </w:rPr>
          </w:rPrChange>
        </w:rPr>
        <w:t>Opcjonalnie</w:t>
      </w:r>
    </w:p>
    <w:p w14:paraId="4C48DA9A" w14:textId="56E9735B" w:rsidR="009C7B18" w:rsidRPr="003572E1" w:rsidRDefault="009C7B18" w:rsidP="009C7B18">
      <w:pPr>
        <w:tabs>
          <w:tab w:val="left" w:pos="170"/>
        </w:tabs>
        <w:ind w:right="-777"/>
        <w:jc w:val="both"/>
        <w:rPr>
          <w:ins w:id="1443" w:author="Chmielewska Aleksandra" w:date="2025-11-05T14:30:00Z" w16du:dateUtc="2025-11-05T13:30:00Z"/>
          <w:rFonts w:ascii="Aptos" w:hAnsi="Aptos" w:cs="Arial"/>
          <w:bCs/>
          <w:sz w:val="16"/>
          <w:szCs w:val="16"/>
          <w:rPrChange w:id="1444" w:author="Mirońska Agnieszka" w:date="2025-12-02T10:30:00Z" w16du:dateUtc="2025-12-02T09:30:00Z">
            <w:rPr>
              <w:ins w:id="1445" w:author="Chmielewska Aleksandra" w:date="2025-11-05T14:30:00Z" w16du:dateUtc="2025-11-05T13:30:00Z"/>
              <w:rFonts w:ascii="Arial Narrow" w:hAnsi="Arial Narrow" w:cs="Arial"/>
              <w:bCs/>
              <w:sz w:val="16"/>
              <w:szCs w:val="16"/>
            </w:rPr>
          </w:rPrChange>
        </w:rPr>
      </w:pPr>
      <w:ins w:id="1446" w:author="Chmielewska Aleksandra" w:date="2025-11-05T14:30:00Z" w16du:dateUtc="2025-11-05T13:30:00Z">
        <w:r w:rsidRPr="003572E1">
          <w:rPr>
            <w:rFonts w:ascii="Aptos" w:hAnsi="Aptos"/>
            <w:i/>
            <w:sz w:val="16"/>
            <w:szCs w:val="16"/>
            <w:vertAlign w:val="superscript"/>
            <w:rPrChange w:id="1447" w:author="Mirońska Agnieszka" w:date="2025-12-02T10:30:00Z" w16du:dateUtc="2025-12-02T09:30:00Z">
              <w:rPr>
                <w:rFonts w:ascii="Arial Narrow" w:hAnsi="Arial Narrow"/>
                <w:i/>
                <w:sz w:val="16"/>
                <w:szCs w:val="16"/>
              </w:rPr>
            </w:rPrChange>
          </w:rPr>
          <w:t>4)</w:t>
        </w:r>
        <w:del w:id="1448" w:author="Mirońska Agnieszka" w:date="2025-12-02T10:31:00Z" w16du:dateUtc="2025-12-02T09:31:00Z">
          <w:r w:rsidRPr="003572E1" w:rsidDel="003572E1">
            <w:rPr>
              <w:rFonts w:ascii="Aptos" w:hAnsi="Aptos"/>
              <w:i/>
              <w:sz w:val="16"/>
              <w:szCs w:val="16"/>
              <w:rPrChange w:id="1449" w:author="Mirońska Agnieszka" w:date="2025-12-02T10:30:00Z" w16du:dateUtc="2025-12-02T09:30:00Z">
                <w:rPr>
                  <w:rFonts w:ascii="Arial Narrow" w:hAnsi="Arial Narrow"/>
                  <w:i/>
                  <w:sz w:val="16"/>
                  <w:szCs w:val="16"/>
                </w:rPr>
              </w:rPrChange>
            </w:rPr>
            <w:delText>W</w:delText>
          </w:r>
          <w:r w:rsidRPr="003572E1" w:rsidDel="003572E1">
            <w:rPr>
              <w:rFonts w:ascii="Aptos" w:hAnsi="Aptos" w:cs="Arial"/>
              <w:bCs/>
              <w:sz w:val="16"/>
              <w:szCs w:val="16"/>
              <w:rPrChange w:id="1450" w:author="Mirońska Agnieszka" w:date="2025-12-02T10:30:00Z" w16du:dateUtc="2025-12-02T09:30:00Z">
                <w:rPr>
                  <w:rFonts w:ascii="Arial Narrow" w:hAnsi="Arial Narrow" w:cs="Arial"/>
                  <w:bCs/>
                  <w:sz w:val="16"/>
                  <w:szCs w:val="16"/>
                </w:rPr>
              </w:rPrChange>
            </w:rPr>
            <w:delText>wymagane</w:delText>
          </w:r>
        </w:del>
      </w:ins>
      <w:ins w:id="1451" w:author="Mirońska Agnieszka" w:date="2025-12-02T10:31:00Z" w16du:dateUtc="2025-12-02T09:31:00Z">
        <w:r w:rsidR="003572E1" w:rsidRPr="003572E1">
          <w:rPr>
            <w:rFonts w:ascii="Aptos" w:hAnsi="Aptos"/>
            <w:i/>
            <w:sz w:val="16"/>
            <w:szCs w:val="16"/>
          </w:rPr>
          <w:t>W</w:t>
        </w:r>
        <w:r w:rsidR="003572E1" w:rsidRPr="003572E1">
          <w:rPr>
            <w:rFonts w:ascii="Aptos" w:hAnsi="Aptos" w:cs="Arial"/>
            <w:bCs/>
            <w:sz w:val="16"/>
            <w:szCs w:val="16"/>
          </w:rPr>
          <w:t>ymagane</w:t>
        </w:r>
      </w:ins>
      <w:ins w:id="1452" w:author="Chmielewska Aleksandra" w:date="2025-11-05T14:30:00Z" w16du:dateUtc="2025-11-05T13:30:00Z">
        <w:r w:rsidRPr="003572E1">
          <w:rPr>
            <w:rFonts w:ascii="Aptos" w:hAnsi="Aptos" w:cs="Arial"/>
            <w:bCs/>
            <w:sz w:val="16"/>
            <w:szCs w:val="16"/>
            <w:rPrChange w:id="1453" w:author="Mirońska Agnieszka" w:date="2025-12-02T10:30:00Z" w16du:dateUtc="2025-12-02T09:30:00Z">
              <w:rPr>
                <w:rFonts w:ascii="Arial Narrow" w:hAnsi="Arial Narrow" w:cs="Arial"/>
                <w:bCs/>
                <w:sz w:val="16"/>
                <w:szCs w:val="16"/>
              </w:rPr>
            </w:rPrChange>
          </w:rPr>
          <w:t xml:space="preserve"> wyłącznie w przypadku składania wniosku o wpis warunkowy</w:t>
        </w:r>
      </w:ins>
    </w:p>
    <w:p w14:paraId="6B601451" w14:textId="21F735E4" w:rsidR="009C7B18" w:rsidRPr="003572E1" w:rsidRDefault="009C7B18" w:rsidP="00FA4F92">
      <w:pPr>
        <w:tabs>
          <w:tab w:val="left" w:pos="1472"/>
          <w:tab w:val="left" w:pos="2856"/>
        </w:tabs>
        <w:ind w:right="423"/>
        <w:jc w:val="both"/>
        <w:rPr>
          <w:rFonts w:ascii="Aptos" w:hAnsi="Aptos"/>
          <w:i/>
          <w:sz w:val="16"/>
          <w:szCs w:val="16"/>
          <w:rPrChange w:id="1454" w:author="Mirońska Agnieszka" w:date="2025-12-02T10:30:00Z" w16du:dateUtc="2025-12-02T09:30:00Z">
            <w:rPr>
              <w:rFonts w:ascii="Arial Narrow" w:hAnsi="Arial Narrow"/>
              <w:i/>
              <w:sz w:val="16"/>
              <w:szCs w:val="16"/>
            </w:rPr>
          </w:rPrChange>
        </w:rPr>
      </w:pPr>
    </w:p>
    <w:p w14:paraId="7EC711FF" w14:textId="77777777" w:rsidR="00DC39A6" w:rsidRPr="003572E1" w:rsidRDefault="00DC39A6" w:rsidP="00184ECE">
      <w:pPr>
        <w:tabs>
          <w:tab w:val="left" w:pos="1472"/>
          <w:tab w:val="left" w:pos="2856"/>
        </w:tabs>
        <w:ind w:right="423"/>
        <w:jc w:val="both"/>
        <w:rPr>
          <w:rFonts w:ascii="Aptos" w:hAnsi="Aptos"/>
          <w:i/>
          <w:sz w:val="16"/>
          <w:vertAlign w:val="superscript"/>
          <w:rPrChange w:id="1455" w:author="Mirońska Agnieszka" w:date="2025-12-02T10:30:00Z" w16du:dateUtc="2025-12-02T09:30:00Z">
            <w:rPr>
              <w:rFonts w:ascii="Arial Narrow" w:hAnsi="Arial Narrow"/>
              <w:i/>
              <w:sz w:val="16"/>
              <w:vertAlign w:val="superscript"/>
            </w:rPr>
          </w:rPrChange>
        </w:rPr>
      </w:pPr>
    </w:p>
    <w:p w14:paraId="051DC3BD" w14:textId="017E1274" w:rsidR="00F7055C" w:rsidRPr="003572E1" w:rsidRDefault="00F7055C">
      <w:pPr>
        <w:ind w:right="-2"/>
        <w:jc w:val="both"/>
        <w:rPr>
          <w:rFonts w:ascii="Aptos" w:hAnsi="Aptos" w:cs="Arial"/>
          <w:sz w:val="18"/>
          <w:szCs w:val="18"/>
          <w:rPrChange w:id="1456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pPrChange w:id="1457" w:author="Chmielewska Aleksandra (01006342)" w:date="2025-08-04T12:05:00Z" w16du:dateUtc="2025-08-04T10:05:00Z">
          <w:pPr>
            <w:ind w:right="423"/>
            <w:jc w:val="both"/>
          </w:pPr>
        </w:pPrChange>
      </w:pPr>
      <w:r w:rsidRPr="003572E1">
        <w:rPr>
          <w:rFonts w:ascii="Aptos" w:hAnsi="Aptos" w:cs="Arial"/>
          <w:sz w:val="18"/>
          <w:szCs w:val="18"/>
          <w:rPrChange w:id="1458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>W przypadku Wniosku zgłoszeniowego, składanego przez Podmiot, którego właścicielem jest były pracownik grupy kapitałowej ENERGA, uznaje się za ważne, dokumenty imienne wystawione przez Spółkę grupy kapitałowej ENERGA dla właściciela tego Podmiotu. Z zastrzeżeniem, że informacja w nich zawarta dotyczy prac wykonanych nie wcześniej niż 3 lata przed dniem złożenia Wniosku Zgłoszeniowego. Dodatkowo w takim przypadku należy okazać świadectwo pracy wydane przez Podmiot grupy kapitałowej ENERGA dla właściciela Podmiotu wnioskującego. W przypadku prac projektowych równoważne z dokumentem potwierdzającym wykonanie prac jest złożenie dokumentacji projektowej wraz z</w:t>
      </w:r>
      <w:ins w:id="1459" w:author="Chmielewska Aleksandra (01006342)" w:date="2025-08-04T12:16:00Z" w16du:dateUtc="2025-08-04T10:16:00Z">
        <w:r w:rsidR="00A32162" w:rsidRPr="003572E1">
          <w:rPr>
            <w:rFonts w:ascii="Aptos" w:hAnsi="Aptos" w:cs="Arial"/>
            <w:sz w:val="18"/>
            <w:szCs w:val="18"/>
            <w:rPrChange w:id="1460" w:author="Mirońska Agnieszka" w:date="2025-12-02T10:30:00Z" w16du:dateUtc="2025-12-02T09:30:00Z">
              <w:rPr>
                <w:rFonts w:ascii="Arial Narrow" w:hAnsi="Arial Narrow" w:cs="Arial"/>
                <w:sz w:val="18"/>
                <w:szCs w:val="18"/>
              </w:rPr>
            </w:rPrChange>
          </w:rPr>
          <w:t>/ze</w:t>
        </w:r>
      </w:ins>
      <w:r w:rsidRPr="003572E1">
        <w:rPr>
          <w:rFonts w:ascii="Aptos" w:hAnsi="Aptos" w:cs="Arial"/>
          <w:sz w:val="18"/>
          <w:szCs w:val="18"/>
          <w:rPrChange w:id="1461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 decyzją o pozwoleniu na budowę/zgłoszeniem.</w:t>
      </w:r>
    </w:p>
    <w:p w14:paraId="7AB08CAD" w14:textId="77777777" w:rsidR="00F7055C" w:rsidRPr="003572E1" w:rsidRDefault="00F7055C" w:rsidP="00FA4F92">
      <w:pPr>
        <w:tabs>
          <w:tab w:val="left" w:pos="170"/>
        </w:tabs>
        <w:ind w:right="-777"/>
        <w:jc w:val="both"/>
        <w:rPr>
          <w:rFonts w:ascii="Aptos" w:hAnsi="Aptos" w:cs="Arial"/>
          <w:sz w:val="16"/>
          <w:szCs w:val="16"/>
          <w:rPrChange w:id="1462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</w:pPr>
    </w:p>
    <w:p w14:paraId="6211BA36" w14:textId="77777777" w:rsidR="00F7055C" w:rsidRPr="003572E1" w:rsidRDefault="00F841A5" w:rsidP="00184ECE">
      <w:pPr>
        <w:tabs>
          <w:tab w:val="left" w:pos="-900"/>
        </w:tabs>
        <w:ind w:left="567" w:right="284"/>
        <w:jc w:val="both"/>
        <w:rPr>
          <w:rFonts w:ascii="Aptos" w:hAnsi="Aptos" w:cs="Arial"/>
          <w:sz w:val="16"/>
          <w:szCs w:val="16"/>
          <w:rPrChange w:id="1463" w:author="Mirońska Agnieszka" w:date="2025-12-02T10:30:00Z" w16du:dateUtc="2025-12-02T09:30:00Z">
            <w:rPr>
              <w:rFonts w:ascii="Arial Narrow" w:hAnsi="Arial Narrow" w:cs="Arial"/>
              <w:sz w:val="16"/>
              <w:szCs w:val="16"/>
            </w:rPr>
          </w:rPrChange>
        </w:rPr>
      </w:pPr>
      <w:r w:rsidRPr="003572E1">
        <w:rPr>
          <w:rFonts w:ascii="Aptos" w:hAnsi="Aptos"/>
          <w:noProof/>
          <w:rPrChange w:id="1464" w:author="Mirońska Agnieszka" w:date="2025-12-02T10:30:00Z" w16du:dateUtc="2025-12-02T09:30:00Z">
            <w:rPr>
              <w:noProof/>
            </w:rPr>
          </w:rPrChange>
        </w:rPr>
        <mc:AlternateContent>
          <mc:Choice Requires="wps">
            <w:drawing>
              <wp:anchor distT="4294967294" distB="4294967294" distL="114300" distR="114300" simplePos="0" relativeHeight="251656192" behindDoc="0" locked="0" layoutInCell="1" allowOverlap="1" wp14:anchorId="4AC6ADED" wp14:editId="430B2ACC">
                <wp:simplePos x="0" y="0"/>
                <wp:positionH relativeFrom="column">
                  <wp:posOffset>0</wp:posOffset>
                </wp:positionH>
                <wp:positionV relativeFrom="paragraph">
                  <wp:posOffset>34924</wp:posOffset>
                </wp:positionV>
                <wp:extent cx="6286500" cy="0"/>
                <wp:effectExtent l="0" t="0" r="0" b="0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35CE7A" id="Line 5" o:spid="_x0000_s1026" style="position:absolute;z-index:25165619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2.75pt" to="495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" strokecolor="red" strokeweight="1.25pt"/>
            </w:pict>
          </mc:Fallback>
        </mc:AlternateContent>
      </w:r>
    </w:p>
    <w:p w14:paraId="5D21A313" w14:textId="77777777" w:rsidR="00F7055C" w:rsidRPr="003572E1" w:rsidRDefault="00F7055C" w:rsidP="00184ECE">
      <w:pPr>
        <w:ind w:left="-360"/>
        <w:jc w:val="both"/>
        <w:rPr>
          <w:rFonts w:ascii="Aptos" w:hAnsi="Aptos" w:cs="Arial"/>
          <w:color w:val="FF0000"/>
          <w:sz w:val="18"/>
          <w:szCs w:val="18"/>
          <w:rPrChange w:id="1465" w:author="Mirońska Agnieszka" w:date="2025-12-02T10:30:00Z" w16du:dateUtc="2025-12-02T09:30:00Z">
            <w:rPr>
              <w:rFonts w:ascii="Arial Narrow" w:hAnsi="Arial Narrow" w:cs="Arial"/>
              <w:color w:val="FF0000"/>
              <w:sz w:val="18"/>
              <w:szCs w:val="18"/>
            </w:rPr>
          </w:rPrChange>
        </w:rPr>
      </w:pPr>
      <w:r w:rsidRPr="003572E1">
        <w:rPr>
          <w:rFonts w:ascii="Aptos" w:hAnsi="Aptos" w:cs="Arial"/>
          <w:color w:val="FF0000"/>
          <w:sz w:val="18"/>
          <w:szCs w:val="18"/>
          <w:rPrChange w:id="1466" w:author="Mirońska Agnieszka" w:date="2025-12-02T10:30:00Z" w16du:dateUtc="2025-12-02T09:30:00Z">
            <w:rPr>
              <w:rFonts w:ascii="Arial Narrow" w:hAnsi="Arial Narrow" w:cs="Arial"/>
              <w:color w:val="FF0000"/>
              <w:sz w:val="18"/>
              <w:szCs w:val="18"/>
            </w:rPr>
          </w:rPrChange>
        </w:rPr>
        <w:t xml:space="preserve">(Wypełnia </w:t>
      </w:r>
      <w:r w:rsidR="000905D3" w:rsidRPr="003572E1">
        <w:rPr>
          <w:rFonts w:ascii="Aptos" w:hAnsi="Aptos" w:cs="Arial"/>
          <w:color w:val="FF0000"/>
          <w:sz w:val="18"/>
          <w:szCs w:val="18"/>
          <w:rPrChange w:id="1467" w:author="Mirońska Agnieszka" w:date="2025-12-02T10:30:00Z" w16du:dateUtc="2025-12-02T09:30:00Z">
            <w:rPr>
              <w:rFonts w:ascii="Arial Narrow" w:hAnsi="Arial Narrow" w:cs="Arial"/>
              <w:color w:val="FF0000"/>
              <w:sz w:val="18"/>
              <w:szCs w:val="18"/>
            </w:rPr>
          </w:rPrChange>
        </w:rPr>
        <w:t>Pracownik Prowadzącego dokonujący weryfikacji Podmiotu</w:t>
      </w:r>
      <w:r w:rsidRPr="003572E1">
        <w:rPr>
          <w:rFonts w:ascii="Aptos" w:hAnsi="Aptos" w:cs="Arial"/>
          <w:color w:val="FF0000"/>
          <w:sz w:val="18"/>
          <w:szCs w:val="18"/>
          <w:rPrChange w:id="1468" w:author="Mirońska Agnieszka" w:date="2025-12-02T10:30:00Z" w16du:dateUtc="2025-12-02T09:30:00Z">
            <w:rPr>
              <w:rFonts w:ascii="Arial Narrow" w:hAnsi="Arial Narrow" w:cs="Arial"/>
              <w:color w:val="FF0000"/>
              <w:sz w:val="18"/>
              <w:szCs w:val="18"/>
            </w:rPr>
          </w:rPrChange>
        </w:rPr>
        <w:t>)</w:t>
      </w:r>
    </w:p>
    <w:p w14:paraId="6E79FA99" w14:textId="77777777" w:rsidR="00F7055C" w:rsidRPr="003572E1" w:rsidRDefault="00F7055C" w:rsidP="00FA4F92">
      <w:pPr>
        <w:pStyle w:val="Nagwek"/>
        <w:tabs>
          <w:tab w:val="clear" w:pos="4536"/>
          <w:tab w:val="clear" w:pos="9072"/>
        </w:tabs>
        <w:spacing w:before="120"/>
        <w:ind w:left="-357"/>
        <w:jc w:val="both"/>
        <w:rPr>
          <w:rFonts w:ascii="Aptos" w:hAnsi="Aptos" w:cs="Arial"/>
          <w:sz w:val="18"/>
          <w:szCs w:val="18"/>
          <w:rPrChange w:id="1469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pPr>
      <w:r w:rsidRPr="003572E1">
        <w:rPr>
          <w:rFonts w:ascii="Aptos" w:hAnsi="Aptos" w:cs="Arial"/>
          <w:sz w:val="18"/>
          <w:szCs w:val="18"/>
          <w:rPrChange w:id="1470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>Weryfikacji dokonał (imię, nazwisko) …………………………………………………………telefon:………………………….……………</w:t>
      </w:r>
    </w:p>
    <w:p w14:paraId="588FB299" w14:textId="771EF7A5" w:rsidR="00F7055C" w:rsidRPr="003572E1" w:rsidRDefault="00F7055C" w:rsidP="00FA4F92">
      <w:pPr>
        <w:pStyle w:val="Nagwek"/>
        <w:tabs>
          <w:tab w:val="clear" w:pos="4536"/>
          <w:tab w:val="clear" w:pos="9072"/>
        </w:tabs>
        <w:spacing w:before="120"/>
        <w:ind w:left="1003" w:firstLine="187"/>
        <w:jc w:val="both"/>
        <w:rPr>
          <w:rFonts w:ascii="Aptos" w:hAnsi="Aptos" w:cs="Arial"/>
          <w:sz w:val="18"/>
          <w:szCs w:val="18"/>
          <w:rPrChange w:id="1471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pPr>
      <w:r w:rsidRPr="003572E1">
        <w:rPr>
          <w:rFonts w:ascii="Aptos" w:hAnsi="Aptos" w:cs="Arial"/>
          <w:sz w:val="18"/>
          <w:szCs w:val="18"/>
          <w:rPrChange w:id="1472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 email: ……………………………………………</w:t>
      </w:r>
      <w:r w:rsidR="00F34F12" w:rsidRPr="003572E1">
        <w:rPr>
          <w:rFonts w:ascii="Aptos" w:hAnsi="Aptos" w:cs="Arial"/>
          <w:sz w:val="18"/>
          <w:szCs w:val="18"/>
          <w:rPrChange w:id="1473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>..............................................................</w:t>
      </w:r>
      <w:r w:rsidRPr="003572E1">
        <w:rPr>
          <w:rFonts w:ascii="Aptos" w:hAnsi="Aptos" w:cs="Arial"/>
          <w:sz w:val="18"/>
          <w:szCs w:val="18"/>
          <w:rPrChange w:id="1474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>……………………….</w:t>
      </w:r>
    </w:p>
    <w:p w14:paraId="1BC36A88" w14:textId="77777777" w:rsidR="00F7055C" w:rsidRPr="003572E1" w:rsidRDefault="00F7055C" w:rsidP="00184ECE">
      <w:pPr>
        <w:ind w:left="-360"/>
        <w:jc w:val="both"/>
        <w:rPr>
          <w:rFonts w:ascii="Aptos" w:hAnsi="Aptos" w:cs="Arial"/>
          <w:sz w:val="18"/>
          <w:szCs w:val="18"/>
          <w:rPrChange w:id="1475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pPr>
    </w:p>
    <w:p w14:paraId="32DA99CE" w14:textId="77777777" w:rsidR="00F7055C" w:rsidRPr="003572E1" w:rsidRDefault="00F7055C" w:rsidP="00FA4F92">
      <w:pPr>
        <w:ind w:left="-360"/>
        <w:jc w:val="both"/>
        <w:rPr>
          <w:rFonts w:ascii="Aptos" w:hAnsi="Aptos" w:cs="Arial"/>
          <w:sz w:val="18"/>
          <w:szCs w:val="18"/>
          <w:rPrChange w:id="1476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pPr>
      <w:r w:rsidRPr="003572E1">
        <w:rPr>
          <w:rFonts w:ascii="Aptos" w:hAnsi="Aptos" w:cs="Arial"/>
          <w:sz w:val="18"/>
          <w:szCs w:val="18"/>
          <w:rPrChange w:id="1477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>Stwierdzam, że wniosek wraz z załączonymi dokumentami jest kompletny / niekompletny* i poprawny / niepoprawny*</w:t>
      </w:r>
    </w:p>
    <w:p w14:paraId="074B48BC" w14:textId="77777777" w:rsidR="00F7055C" w:rsidRPr="003572E1" w:rsidRDefault="00F7055C" w:rsidP="00184ECE">
      <w:pPr>
        <w:ind w:left="-360"/>
        <w:jc w:val="both"/>
        <w:rPr>
          <w:rFonts w:ascii="Aptos" w:hAnsi="Aptos" w:cs="Arial"/>
          <w:sz w:val="18"/>
          <w:szCs w:val="18"/>
          <w:rPrChange w:id="1478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pPr>
    </w:p>
    <w:p w14:paraId="6E32000D" w14:textId="77777777" w:rsidR="00F7055C" w:rsidRPr="003572E1" w:rsidRDefault="00F7055C" w:rsidP="00184ECE">
      <w:pPr>
        <w:ind w:left="-360"/>
        <w:jc w:val="both"/>
        <w:rPr>
          <w:rFonts w:ascii="Aptos" w:hAnsi="Aptos" w:cs="Arial"/>
          <w:sz w:val="18"/>
          <w:szCs w:val="18"/>
          <w:rPrChange w:id="1479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pPr>
    </w:p>
    <w:p w14:paraId="6FBAAD73" w14:textId="77777777" w:rsidR="00F7055C" w:rsidRPr="003572E1" w:rsidRDefault="00F7055C" w:rsidP="00184ECE">
      <w:pPr>
        <w:ind w:left="-360"/>
        <w:jc w:val="both"/>
        <w:rPr>
          <w:rFonts w:ascii="Aptos" w:hAnsi="Aptos" w:cs="Arial"/>
          <w:sz w:val="18"/>
          <w:szCs w:val="18"/>
          <w:rPrChange w:id="1480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pPr>
    </w:p>
    <w:p w14:paraId="0BBC86B3" w14:textId="77777777" w:rsidR="002F1693" w:rsidRPr="003572E1" w:rsidRDefault="002F1693" w:rsidP="00184ECE">
      <w:pPr>
        <w:ind w:left="6270" w:firstLine="190"/>
        <w:jc w:val="both"/>
        <w:rPr>
          <w:rFonts w:ascii="Aptos" w:hAnsi="Aptos" w:cs="Arial"/>
          <w:sz w:val="18"/>
          <w:szCs w:val="18"/>
          <w:rPrChange w:id="1481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pPr>
    </w:p>
    <w:p w14:paraId="679D143A" w14:textId="5A883015" w:rsidR="00F7055C" w:rsidRPr="003572E1" w:rsidRDefault="00F34F12" w:rsidP="00184ECE">
      <w:pPr>
        <w:ind w:left="6270" w:firstLine="190"/>
        <w:jc w:val="both"/>
        <w:rPr>
          <w:rFonts w:ascii="Aptos" w:hAnsi="Aptos" w:cs="Arial"/>
          <w:sz w:val="18"/>
          <w:szCs w:val="18"/>
          <w:rPrChange w:id="1482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pPr>
      <w:r w:rsidRPr="003572E1">
        <w:rPr>
          <w:rFonts w:ascii="Aptos" w:hAnsi="Aptos" w:cs="Arial"/>
          <w:sz w:val="18"/>
          <w:szCs w:val="18"/>
          <w:rPrChange w:id="1483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    </w:t>
      </w:r>
      <w:r w:rsidR="00F7055C" w:rsidRPr="003572E1">
        <w:rPr>
          <w:rFonts w:ascii="Aptos" w:hAnsi="Aptos" w:cs="Arial"/>
          <w:sz w:val="18"/>
          <w:szCs w:val="18"/>
          <w:rPrChange w:id="1484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>…………………………………………..</w:t>
      </w:r>
    </w:p>
    <w:p w14:paraId="682F11E9" w14:textId="08D4F6E3" w:rsidR="00F7055C" w:rsidRPr="003572E1" w:rsidRDefault="00F7055C" w:rsidP="00FA4F92">
      <w:pPr>
        <w:ind w:left="6440" w:firstLine="190"/>
        <w:jc w:val="both"/>
        <w:rPr>
          <w:rFonts w:ascii="Aptos" w:hAnsi="Aptos" w:cs="Arial"/>
          <w:i/>
          <w:iCs/>
          <w:sz w:val="16"/>
          <w:szCs w:val="16"/>
          <w:rPrChange w:id="1485" w:author="Mirońska Agnieszka" w:date="2025-12-02T10:30:00Z" w16du:dateUtc="2025-12-02T09:30:00Z">
            <w:rPr>
              <w:rFonts w:ascii="Arial Narrow" w:hAnsi="Arial Narrow" w:cs="Arial"/>
              <w:i/>
              <w:iCs/>
              <w:sz w:val="16"/>
              <w:szCs w:val="16"/>
            </w:rPr>
          </w:rPrChange>
        </w:rPr>
      </w:pPr>
      <w:r w:rsidRPr="003572E1">
        <w:rPr>
          <w:rFonts w:ascii="Aptos" w:hAnsi="Aptos" w:cs="Arial"/>
          <w:i/>
          <w:iCs/>
          <w:sz w:val="16"/>
          <w:szCs w:val="16"/>
          <w:rPrChange w:id="1486" w:author="Mirońska Agnieszka" w:date="2025-12-02T10:30:00Z" w16du:dateUtc="2025-12-02T09:30:00Z">
            <w:rPr>
              <w:rFonts w:ascii="Arial Narrow" w:hAnsi="Arial Narrow" w:cs="Arial"/>
              <w:i/>
              <w:iCs/>
              <w:sz w:val="16"/>
              <w:szCs w:val="16"/>
            </w:rPr>
          </w:rPrChange>
        </w:rPr>
        <w:t>(data podpi</w:t>
      </w:r>
      <w:r w:rsidR="00F34F12" w:rsidRPr="003572E1">
        <w:rPr>
          <w:rFonts w:ascii="Aptos" w:hAnsi="Aptos" w:cs="Arial"/>
          <w:i/>
          <w:iCs/>
          <w:sz w:val="16"/>
          <w:szCs w:val="16"/>
          <w:rPrChange w:id="1487" w:author="Mirońska Agnieszka" w:date="2025-12-02T10:30:00Z" w16du:dateUtc="2025-12-02T09:30:00Z">
            <w:rPr>
              <w:rFonts w:ascii="Arial Narrow" w:hAnsi="Arial Narrow" w:cs="Arial"/>
              <w:i/>
              <w:iCs/>
              <w:sz w:val="16"/>
              <w:szCs w:val="16"/>
            </w:rPr>
          </w:rPrChange>
        </w:rPr>
        <w:t xml:space="preserve">s osoby </w:t>
      </w:r>
      <w:r w:rsidRPr="003572E1">
        <w:rPr>
          <w:rFonts w:ascii="Aptos" w:hAnsi="Aptos" w:cs="Arial"/>
          <w:i/>
          <w:iCs/>
          <w:sz w:val="16"/>
          <w:szCs w:val="16"/>
          <w:rPrChange w:id="1488" w:author="Mirońska Agnieszka" w:date="2025-12-02T10:30:00Z" w16du:dateUtc="2025-12-02T09:30:00Z">
            <w:rPr>
              <w:rFonts w:ascii="Arial Narrow" w:hAnsi="Arial Narrow" w:cs="Arial"/>
              <w:i/>
              <w:iCs/>
              <w:sz w:val="16"/>
              <w:szCs w:val="16"/>
            </w:rPr>
          </w:rPrChange>
        </w:rPr>
        <w:t>weryfikującej Wniosek)</w:t>
      </w:r>
    </w:p>
    <w:p w14:paraId="4F3985DC" w14:textId="77777777" w:rsidR="00F7055C" w:rsidRPr="003572E1" w:rsidRDefault="00F7055C" w:rsidP="00FA4F92">
      <w:pPr>
        <w:ind w:left="-360"/>
        <w:jc w:val="both"/>
        <w:rPr>
          <w:rFonts w:ascii="Aptos" w:hAnsi="Aptos" w:cs="Arial"/>
          <w:sz w:val="18"/>
          <w:szCs w:val="18"/>
          <w:rPrChange w:id="1489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pPr>
    </w:p>
    <w:p w14:paraId="106E5ADB" w14:textId="77777777" w:rsidR="002F1693" w:rsidRPr="003572E1" w:rsidRDefault="002F1693" w:rsidP="00FA4F92">
      <w:pPr>
        <w:ind w:left="-360"/>
        <w:jc w:val="both"/>
        <w:rPr>
          <w:rFonts w:ascii="Aptos" w:hAnsi="Aptos" w:cs="Arial"/>
          <w:sz w:val="18"/>
          <w:szCs w:val="18"/>
          <w:rPrChange w:id="1490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pPr>
    </w:p>
    <w:p w14:paraId="4451C493" w14:textId="77777777" w:rsidR="002F1693" w:rsidRPr="003572E1" w:rsidRDefault="002F1693" w:rsidP="00FA4F92">
      <w:pPr>
        <w:ind w:left="-360"/>
        <w:jc w:val="both"/>
        <w:rPr>
          <w:rFonts w:ascii="Aptos" w:hAnsi="Aptos" w:cs="Arial"/>
          <w:sz w:val="18"/>
          <w:szCs w:val="18"/>
          <w:rPrChange w:id="1491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pPr>
    </w:p>
    <w:p w14:paraId="63A12B16" w14:textId="77777777" w:rsidR="002F1693" w:rsidRPr="003572E1" w:rsidRDefault="002F1693" w:rsidP="00FA4F92">
      <w:pPr>
        <w:ind w:left="-360"/>
        <w:jc w:val="both"/>
        <w:rPr>
          <w:rFonts w:ascii="Aptos" w:hAnsi="Aptos" w:cs="Arial"/>
          <w:sz w:val="18"/>
          <w:szCs w:val="18"/>
          <w:rPrChange w:id="1492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pPr>
    </w:p>
    <w:p w14:paraId="2646F233" w14:textId="77777777" w:rsidR="002F1693" w:rsidRPr="003572E1" w:rsidRDefault="002F1693" w:rsidP="00FA4F92">
      <w:pPr>
        <w:ind w:left="-360"/>
        <w:jc w:val="both"/>
        <w:rPr>
          <w:rFonts w:ascii="Aptos" w:hAnsi="Aptos" w:cs="Arial"/>
          <w:sz w:val="18"/>
          <w:szCs w:val="18"/>
          <w:rPrChange w:id="1493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pPr>
    </w:p>
    <w:p w14:paraId="775CBE4D" w14:textId="77777777" w:rsidR="002F1693" w:rsidRPr="003572E1" w:rsidRDefault="002F1693" w:rsidP="00FA4F92">
      <w:pPr>
        <w:ind w:left="-360"/>
        <w:jc w:val="both"/>
        <w:rPr>
          <w:rFonts w:ascii="Aptos" w:hAnsi="Aptos" w:cs="Arial"/>
          <w:sz w:val="18"/>
          <w:szCs w:val="18"/>
          <w:rPrChange w:id="1494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pPr>
    </w:p>
    <w:p w14:paraId="09AD9ECE" w14:textId="77777777" w:rsidR="002F1693" w:rsidRPr="003572E1" w:rsidRDefault="002F1693" w:rsidP="00FA4F92">
      <w:pPr>
        <w:ind w:left="-360"/>
        <w:jc w:val="both"/>
        <w:rPr>
          <w:rFonts w:ascii="Aptos" w:hAnsi="Aptos" w:cs="Arial"/>
          <w:sz w:val="18"/>
          <w:szCs w:val="18"/>
          <w:rPrChange w:id="1495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pPr>
    </w:p>
    <w:p w14:paraId="1B1CC066" w14:textId="77777777" w:rsidR="002F1693" w:rsidRPr="003572E1" w:rsidRDefault="002F1693" w:rsidP="00184ECE">
      <w:pPr>
        <w:ind w:left="-360"/>
        <w:jc w:val="both"/>
        <w:rPr>
          <w:rFonts w:ascii="Aptos" w:hAnsi="Aptos"/>
          <w:sz w:val="18"/>
          <w:rPrChange w:id="1496" w:author="Mirońska Agnieszka" w:date="2025-12-02T10:30:00Z" w16du:dateUtc="2025-12-02T09:30:00Z">
            <w:rPr>
              <w:rFonts w:ascii="Arial Narrow" w:hAnsi="Arial Narrow"/>
              <w:sz w:val="18"/>
            </w:rPr>
          </w:rPrChange>
        </w:rPr>
      </w:pPr>
    </w:p>
    <w:p w14:paraId="6330EF19" w14:textId="77777777" w:rsidR="002F1693" w:rsidRPr="003572E1" w:rsidRDefault="002F1693" w:rsidP="00184ECE">
      <w:pPr>
        <w:ind w:left="-360"/>
        <w:jc w:val="both"/>
        <w:rPr>
          <w:rFonts w:ascii="Aptos" w:hAnsi="Aptos" w:cs="Arial"/>
          <w:sz w:val="18"/>
          <w:szCs w:val="18"/>
          <w:rPrChange w:id="1497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pPr>
    </w:p>
    <w:p w14:paraId="3A6C657C" w14:textId="77777777" w:rsidR="002F1693" w:rsidRPr="003572E1" w:rsidRDefault="002F1693" w:rsidP="00184ECE">
      <w:pPr>
        <w:ind w:left="-360"/>
        <w:jc w:val="both"/>
        <w:rPr>
          <w:rFonts w:ascii="Aptos" w:hAnsi="Aptos" w:cs="Arial"/>
          <w:sz w:val="18"/>
          <w:szCs w:val="18"/>
          <w:rPrChange w:id="1498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pPr>
    </w:p>
    <w:p w14:paraId="5E2A5533" w14:textId="77777777" w:rsidR="002F1693" w:rsidRPr="003572E1" w:rsidRDefault="002F1693" w:rsidP="00184ECE">
      <w:pPr>
        <w:ind w:left="-360"/>
        <w:jc w:val="both"/>
        <w:rPr>
          <w:rFonts w:ascii="Aptos" w:hAnsi="Aptos" w:cs="Arial"/>
          <w:sz w:val="18"/>
          <w:szCs w:val="18"/>
          <w:rPrChange w:id="1499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pPr>
    </w:p>
    <w:p w14:paraId="18F916E8" w14:textId="77777777" w:rsidR="002F1693" w:rsidRPr="003572E1" w:rsidRDefault="002F1693" w:rsidP="00184ECE">
      <w:pPr>
        <w:ind w:left="-360"/>
        <w:jc w:val="both"/>
        <w:rPr>
          <w:rFonts w:ascii="Aptos" w:hAnsi="Aptos" w:cs="Arial"/>
          <w:sz w:val="18"/>
          <w:szCs w:val="18"/>
          <w:rPrChange w:id="1500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pPr>
    </w:p>
    <w:p w14:paraId="7471C7A9" w14:textId="77777777" w:rsidR="002F1693" w:rsidRPr="003572E1" w:rsidRDefault="002F1693" w:rsidP="00184ECE">
      <w:pPr>
        <w:ind w:left="-360"/>
        <w:jc w:val="both"/>
        <w:rPr>
          <w:rFonts w:ascii="Aptos" w:hAnsi="Aptos" w:cs="Arial"/>
          <w:sz w:val="18"/>
          <w:szCs w:val="18"/>
          <w:rPrChange w:id="1501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pPr>
    </w:p>
    <w:p w14:paraId="2FD311A2" w14:textId="77777777" w:rsidR="00F7055C" w:rsidRPr="003572E1" w:rsidRDefault="00F7055C" w:rsidP="00FA4F92">
      <w:pPr>
        <w:ind w:left="-360"/>
        <w:jc w:val="both"/>
        <w:rPr>
          <w:rFonts w:ascii="Aptos" w:hAnsi="Aptos" w:cs="Arial"/>
          <w:sz w:val="18"/>
          <w:szCs w:val="18"/>
          <w:rPrChange w:id="1502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pPr>
      <w:r w:rsidRPr="003572E1">
        <w:rPr>
          <w:rFonts w:ascii="Aptos" w:hAnsi="Aptos" w:cs="Arial"/>
          <w:sz w:val="18"/>
          <w:szCs w:val="18"/>
          <w:rPrChange w:id="1503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 xml:space="preserve">Podczas weryfikacji Wniosku stwierdzono następujące braki lub nieprawidłowości w zawartych dokumentach </w:t>
      </w:r>
      <w:r w:rsidRPr="003572E1">
        <w:rPr>
          <w:rFonts w:ascii="Aptos" w:hAnsi="Aptos" w:cs="Arial"/>
          <w:i/>
          <w:iCs/>
          <w:sz w:val="18"/>
          <w:szCs w:val="18"/>
          <w:rPrChange w:id="1504" w:author="Mirońska Agnieszka" w:date="2025-12-02T10:30:00Z" w16du:dateUtc="2025-12-02T09:30:00Z">
            <w:rPr>
              <w:rFonts w:ascii="Arial Narrow" w:hAnsi="Arial Narrow" w:cs="Arial"/>
              <w:i/>
              <w:iCs/>
              <w:sz w:val="18"/>
              <w:szCs w:val="18"/>
            </w:rPr>
          </w:rPrChange>
        </w:rPr>
        <w:t>(należy wymienić)</w:t>
      </w:r>
      <w:r w:rsidRPr="003572E1">
        <w:rPr>
          <w:rFonts w:ascii="Aptos" w:hAnsi="Aptos" w:cs="Arial"/>
          <w:sz w:val="18"/>
          <w:szCs w:val="18"/>
          <w:rPrChange w:id="1505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>:</w:t>
      </w:r>
    </w:p>
    <w:p w14:paraId="4F583304" w14:textId="77777777" w:rsidR="00F7055C" w:rsidRPr="003572E1" w:rsidRDefault="00F7055C" w:rsidP="00FA4F92">
      <w:pPr>
        <w:ind w:left="-360"/>
        <w:jc w:val="both"/>
        <w:rPr>
          <w:rFonts w:ascii="Aptos" w:hAnsi="Aptos" w:cs="Arial"/>
          <w:sz w:val="18"/>
          <w:szCs w:val="18"/>
          <w:rPrChange w:id="1506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pPr>
    </w:p>
    <w:p w14:paraId="05A9FF04" w14:textId="1A3EA6FC" w:rsidR="00F7055C" w:rsidRPr="003572E1" w:rsidRDefault="00F7055C" w:rsidP="00FA4F92">
      <w:pPr>
        <w:tabs>
          <w:tab w:val="left" w:pos="8789"/>
          <w:tab w:val="left" w:pos="9356"/>
        </w:tabs>
        <w:spacing w:line="360" w:lineRule="auto"/>
        <w:ind w:left="-357" w:right="423"/>
        <w:jc w:val="both"/>
        <w:rPr>
          <w:rFonts w:ascii="Aptos" w:hAnsi="Aptos" w:cs="Arial"/>
          <w:sz w:val="18"/>
          <w:szCs w:val="18"/>
          <w:rPrChange w:id="1507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pPr>
      <w:r w:rsidRPr="003572E1">
        <w:rPr>
          <w:rFonts w:ascii="Aptos" w:hAnsi="Aptos" w:cs="Arial"/>
          <w:sz w:val="18"/>
          <w:szCs w:val="18"/>
          <w:rPrChange w:id="1508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>………………………………………………………………………………………………………………………………………………………………………</w:t>
      </w:r>
      <w:r w:rsidR="00F34F12" w:rsidRPr="003572E1">
        <w:rPr>
          <w:rFonts w:ascii="Aptos" w:hAnsi="Aptos" w:cs="Arial"/>
          <w:sz w:val="18"/>
          <w:szCs w:val="18"/>
          <w:rPrChange w:id="1509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>.................................................</w:t>
      </w:r>
      <w:r w:rsidRPr="003572E1">
        <w:rPr>
          <w:rFonts w:ascii="Aptos" w:hAnsi="Aptos" w:cs="Arial"/>
          <w:sz w:val="18"/>
          <w:szCs w:val="18"/>
          <w:rPrChange w:id="1510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>……………………………………………………………………………………………………………………………………………………………</w:t>
      </w:r>
      <w:r w:rsidR="00F34F12" w:rsidRPr="003572E1">
        <w:rPr>
          <w:rFonts w:ascii="Aptos" w:hAnsi="Aptos" w:cs="Arial"/>
          <w:sz w:val="18"/>
          <w:szCs w:val="18"/>
          <w:rPrChange w:id="1511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>..</w:t>
      </w:r>
      <w:r w:rsidRPr="003572E1">
        <w:rPr>
          <w:rFonts w:ascii="Aptos" w:hAnsi="Aptos" w:cs="Arial"/>
          <w:sz w:val="18"/>
          <w:szCs w:val="18"/>
          <w:rPrChange w:id="1512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>…………………………………………..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</w:t>
      </w:r>
      <w:r w:rsidR="00F34F12" w:rsidRPr="003572E1">
        <w:rPr>
          <w:rFonts w:ascii="Aptos" w:hAnsi="Aptos" w:cs="Arial"/>
          <w:sz w:val="18"/>
          <w:szCs w:val="18"/>
          <w:rPrChange w:id="1513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>..</w:t>
      </w:r>
      <w:r w:rsidRPr="003572E1">
        <w:rPr>
          <w:rFonts w:ascii="Aptos" w:hAnsi="Aptos" w:cs="Arial"/>
          <w:sz w:val="18"/>
          <w:szCs w:val="18"/>
          <w:rPrChange w:id="1514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>..……………………………………………………………………………………………………………………………………………………………………………………</w:t>
      </w:r>
      <w:r w:rsidR="00F34F12" w:rsidRPr="003572E1">
        <w:rPr>
          <w:rFonts w:ascii="Aptos" w:hAnsi="Aptos" w:cs="Arial"/>
          <w:sz w:val="18"/>
          <w:szCs w:val="18"/>
          <w:rPrChange w:id="1515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>..</w:t>
      </w:r>
      <w:r w:rsidRPr="003572E1">
        <w:rPr>
          <w:rFonts w:ascii="Aptos" w:hAnsi="Aptos" w:cs="Arial"/>
          <w:sz w:val="18"/>
          <w:szCs w:val="18"/>
          <w:rPrChange w:id="1516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>………</w:t>
      </w:r>
    </w:p>
    <w:p w14:paraId="65A8F8C5" w14:textId="77777777" w:rsidR="00F7055C" w:rsidRPr="003572E1" w:rsidRDefault="00F7055C" w:rsidP="00FA4F92">
      <w:pPr>
        <w:ind w:left="-357"/>
        <w:jc w:val="both"/>
        <w:rPr>
          <w:rFonts w:ascii="Aptos" w:hAnsi="Aptos" w:cs="Arial"/>
          <w:sz w:val="18"/>
          <w:szCs w:val="18"/>
          <w:rPrChange w:id="1517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pPr>
    </w:p>
    <w:p w14:paraId="3C42D32D" w14:textId="77777777" w:rsidR="00F7055C" w:rsidRPr="003572E1" w:rsidRDefault="00F7055C" w:rsidP="00FA4F92">
      <w:pPr>
        <w:ind w:left="-357"/>
        <w:jc w:val="both"/>
        <w:rPr>
          <w:rFonts w:ascii="Aptos" w:hAnsi="Aptos" w:cs="Arial"/>
          <w:sz w:val="18"/>
          <w:szCs w:val="18"/>
          <w:rPrChange w:id="1518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pPr>
    </w:p>
    <w:p w14:paraId="6AAC378B" w14:textId="77777777" w:rsidR="00F7055C" w:rsidRPr="003572E1" w:rsidRDefault="00F7055C" w:rsidP="00FA4F92">
      <w:pPr>
        <w:ind w:left="-357"/>
        <w:jc w:val="both"/>
        <w:rPr>
          <w:rFonts w:ascii="Aptos" w:hAnsi="Aptos" w:cs="Arial"/>
          <w:sz w:val="18"/>
          <w:szCs w:val="18"/>
          <w:rPrChange w:id="1519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pPr>
    </w:p>
    <w:p w14:paraId="6BDBB34C" w14:textId="77777777" w:rsidR="00F7055C" w:rsidRPr="003572E1" w:rsidRDefault="00F7055C" w:rsidP="00FA4F92">
      <w:pPr>
        <w:ind w:left="5930" w:firstLine="190"/>
        <w:jc w:val="both"/>
        <w:rPr>
          <w:rFonts w:ascii="Aptos" w:hAnsi="Aptos" w:cs="Arial"/>
          <w:sz w:val="18"/>
          <w:szCs w:val="18"/>
          <w:rPrChange w:id="1520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pPr>
      <w:r w:rsidRPr="003572E1">
        <w:rPr>
          <w:rFonts w:ascii="Aptos" w:hAnsi="Aptos" w:cs="Arial"/>
          <w:sz w:val="18"/>
          <w:szCs w:val="18"/>
          <w:rPrChange w:id="1521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>…………………………………………..</w:t>
      </w:r>
    </w:p>
    <w:p w14:paraId="011002EF" w14:textId="69AD20B5" w:rsidR="00F7055C" w:rsidRPr="003572E1" w:rsidRDefault="00F7055C" w:rsidP="00184ECE">
      <w:pPr>
        <w:jc w:val="both"/>
        <w:rPr>
          <w:rFonts w:ascii="Aptos" w:hAnsi="Aptos" w:cs="Arial"/>
          <w:i/>
          <w:iCs/>
          <w:sz w:val="16"/>
          <w:szCs w:val="16"/>
          <w:rPrChange w:id="1522" w:author="Mirońska Agnieszka" w:date="2025-12-02T10:30:00Z" w16du:dateUtc="2025-12-02T09:30:00Z">
            <w:rPr>
              <w:rFonts w:ascii="Arial Narrow" w:hAnsi="Arial Narrow" w:cs="Arial"/>
              <w:i/>
              <w:iCs/>
              <w:sz w:val="16"/>
              <w:szCs w:val="16"/>
            </w:rPr>
          </w:rPrChange>
        </w:rPr>
      </w:pPr>
      <w:r w:rsidRPr="003572E1">
        <w:rPr>
          <w:rFonts w:ascii="Aptos" w:hAnsi="Aptos" w:cs="Arial"/>
          <w:i/>
          <w:iCs/>
          <w:sz w:val="16"/>
          <w:szCs w:val="16"/>
          <w:rPrChange w:id="1523" w:author="Mirońska Agnieszka" w:date="2025-12-02T10:30:00Z" w16du:dateUtc="2025-12-02T09:30:00Z">
            <w:rPr>
              <w:rFonts w:ascii="Arial Narrow" w:hAnsi="Arial Narrow" w:cs="Arial"/>
              <w:i/>
              <w:iCs/>
              <w:sz w:val="16"/>
              <w:szCs w:val="16"/>
            </w:rPr>
          </w:rPrChange>
        </w:rPr>
        <w:t xml:space="preserve">                                                                                              </w:t>
      </w:r>
      <w:r w:rsidR="009A64AC" w:rsidRPr="003572E1">
        <w:rPr>
          <w:rFonts w:ascii="Aptos" w:hAnsi="Aptos" w:cs="Arial"/>
          <w:i/>
          <w:iCs/>
          <w:sz w:val="16"/>
          <w:szCs w:val="16"/>
          <w:rPrChange w:id="1524" w:author="Mirońska Agnieszka" w:date="2025-12-02T10:30:00Z" w16du:dateUtc="2025-12-02T09:30:00Z">
            <w:rPr>
              <w:rFonts w:ascii="Arial Narrow" w:hAnsi="Arial Narrow" w:cs="Arial"/>
              <w:i/>
              <w:iCs/>
              <w:sz w:val="16"/>
              <w:szCs w:val="16"/>
            </w:rPr>
          </w:rPrChange>
        </w:rPr>
        <w:tab/>
      </w:r>
      <w:r w:rsidR="009A64AC" w:rsidRPr="003572E1">
        <w:rPr>
          <w:rFonts w:ascii="Aptos" w:hAnsi="Aptos" w:cs="Arial"/>
          <w:i/>
          <w:iCs/>
          <w:sz w:val="16"/>
          <w:szCs w:val="16"/>
          <w:rPrChange w:id="1525" w:author="Mirońska Agnieszka" w:date="2025-12-02T10:30:00Z" w16du:dateUtc="2025-12-02T09:30:00Z">
            <w:rPr>
              <w:rFonts w:ascii="Arial Narrow" w:hAnsi="Arial Narrow" w:cs="Arial"/>
              <w:i/>
              <w:iCs/>
              <w:sz w:val="16"/>
              <w:szCs w:val="16"/>
            </w:rPr>
          </w:rPrChange>
        </w:rPr>
        <w:tab/>
      </w:r>
      <w:r w:rsidRPr="003572E1">
        <w:rPr>
          <w:rFonts w:ascii="Aptos" w:hAnsi="Aptos" w:cs="Arial"/>
          <w:i/>
          <w:iCs/>
          <w:sz w:val="16"/>
          <w:szCs w:val="16"/>
          <w:rPrChange w:id="1526" w:author="Mirońska Agnieszka" w:date="2025-12-02T10:30:00Z" w16du:dateUtc="2025-12-02T09:30:00Z">
            <w:rPr>
              <w:rFonts w:ascii="Arial Narrow" w:hAnsi="Arial Narrow" w:cs="Arial"/>
              <w:i/>
              <w:iCs/>
              <w:sz w:val="16"/>
              <w:szCs w:val="16"/>
            </w:rPr>
          </w:rPrChange>
        </w:rPr>
        <w:t xml:space="preserve">  </w:t>
      </w:r>
      <w:r w:rsidR="00F34F12" w:rsidRPr="003572E1">
        <w:rPr>
          <w:rFonts w:ascii="Aptos" w:hAnsi="Aptos" w:cs="Arial"/>
          <w:i/>
          <w:iCs/>
          <w:sz w:val="16"/>
          <w:szCs w:val="16"/>
          <w:rPrChange w:id="1527" w:author="Mirońska Agnieszka" w:date="2025-12-02T10:30:00Z" w16du:dateUtc="2025-12-02T09:30:00Z">
            <w:rPr>
              <w:rFonts w:ascii="Arial Narrow" w:hAnsi="Arial Narrow" w:cs="Arial"/>
              <w:i/>
              <w:iCs/>
              <w:sz w:val="16"/>
              <w:szCs w:val="16"/>
            </w:rPr>
          </w:rPrChange>
        </w:rPr>
        <w:t xml:space="preserve">                </w:t>
      </w:r>
      <w:r w:rsidRPr="003572E1">
        <w:rPr>
          <w:rFonts w:ascii="Aptos" w:hAnsi="Aptos" w:cs="Arial"/>
          <w:i/>
          <w:iCs/>
          <w:sz w:val="16"/>
          <w:szCs w:val="16"/>
          <w:rPrChange w:id="1528" w:author="Mirońska Agnieszka" w:date="2025-12-02T10:30:00Z" w16du:dateUtc="2025-12-02T09:30:00Z">
            <w:rPr>
              <w:rFonts w:ascii="Arial Narrow" w:hAnsi="Arial Narrow" w:cs="Arial"/>
              <w:i/>
              <w:iCs/>
              <w:sz w:val="16"/>
              <w:szCs w:val="16"/>
            </w:rPr>
          </w:rPrChange>
        </w:rPr>
        <w:t xml:space="preserve"> (podpis </w:t>
      </w:r>
      <w:r w:rsidR="00F34F12" w:rsidRPr="003572E1">
        <w:rPr>
          <w:rFonts w:ascii="Aptos" w:hAnsi="Aptos" w:cs="Arial"/>
          <w:i/>
          <w:iCs/>
          <w:sz w:val="16"/>
          <w:szCs w:val="16"/>
          <w:rPrChange w:id="1529" w:author="Mirońska Agnieszka" w:date="2025-12-02T10:30:00Z" w16du:dateUtc="2025-12-02T09:30:00Z">
            <w:rPr>
              <w:rFonts w:ascii="Arial Narrow" w:hAnsi="Arial Narrow" w:cs="Arial"/>
              <w:i/>
              <w:iCs/>
              <w:sz w:val="16"/>
              <w:szCs w:val="16"/>
            </w:rPr>
          </w:rPrChange>
        </w:rPr>
        <w:t>o</w:t>
      </w:r>
      <w:r w:rsidRPr="003572E1">
        <w:rPr>
          <w:rFonts w:ascii="Aptos" w:hAnsi="Aptos" w:cs="Arial"/>
          <w:i/>
          <w:iCs/>
          <w:sz w:val="16"/>
          <w:szCs w:val="16"/>
          <w:rPrChange w:id="1530" w:author="Mirońska Agnieszka" w:date="2025-12-02T10:30:00Z" w16du:dateUtc="2025-12-02T09:30:00Z">
            <w:rPr>
              <w:rFonts w:ascii="Arial Narrow" w:hAnsi="Arial Narrow" w:cs="Arial"/>
              <w:i/>
              <w:iCs/>
              <w:sz w:val="16"/>
              <w:szCs w:val="16"/>
            </w:rPr>
          </w:rPrChange>
        </w:rPr>
        <w:t xml:space="preserve">soby weryfikującej Wniosek </w:t>
      </w:r>
    </w:p>
    <w:p w14:paraId="5E4D451E" w14:textId="77777777" w:rsidR="00F7055C" w:rsidRPr="003572E1" w:rsidRDefault="00F7055C" w:rsidP="00184ECE">
      <w:pPr>
        <w:jc w:val="both"/>
        <w:rPr>
          <w:rFonts w:ascii="Aptos" w:hAnsi="Aptos" w:cs="Arial"/>
          <w:i/>
          <w:iCs/>
          <w:sz w:val="16"/>
          <w:szCs w:val="16"/>
          <w:rPrChange w:id="1531" w:author="Mirońska Agnieszka" w:date="2025-12-02T10:30:00Z" w16du:dateUtc="2025-12-02T09:30:00Z">
            <w:rPr>
              <w:rFonts w:ascii="Arial Narrow" w:hAnsi="Arial Narrow" w:cs="Arial"/>
              <w:i/>
              <w:iCs/>
              <w:sz w:val="16"/>
              <w:szCs w:val="16"/>
            </w:rPr>
          </w:rPrChange>
        </w:rPr>
      </w:pPr>
      <w:r w:rsidRPr="003572E1">
        <w:rPr>
          <w:rFonts w:ascii="Aptos" w:hAnsi="Aptos" w:cs="Arial"/>
          <w:i/>
          <w:iCs/>
          <w:sz w:val="16"/>
          <w:szCs w:val="16"/>
          <w:rPrChange w:id="1532" w:author="Mirońska Agnieszka" w:date="2025-12-02T10:30:00Z" w16du:dateUtc="2025-12-02T09:30:00Z">
            <w:rPr>
              <w:rFonts w:ascii="Arial Narrow" w:hAnsi="Arial Narrow" w:cs="Arial"/>
              <w:i/>
              <w:iCs/>
              <w:sz w:val="16"/>
              <w:szCs w:val="16"/>
            </w:rPr>
          </w:rPrChange>
        </w:rPr>
        <w:t xml:space="preserve">                                                                                                  </w:t>
      </w:r>
      <w:r w:rsidR="009A64AC" w:rsidRPr="003572E1">
        <w:rPr>
          <w:rFonts w:ascii="Aptos" w:hAnsi="Aptos" w:cs="Arial"/>
          <w:i/>
          <w:iCs/>
          <w:sz w:val="16"/>
          <w:szCs w:val="16"/>
          <w:rPrChange w:id="1533" w:author="Mirońska Agnieszka" w:date="2025-12-02T10:30:00Z" w16du:dateUtc="2025-12-02T09:30:00Z">
            <w:rPr>
              <w:rFonts w:ascii="Arial Narrow" w:hAnsi="Arial Narrow" w:cs="Arial"/>
              <w:i/>
              <w:iCs/>
              <w:sz w:val="16"/>
              <w:szCs w:val="16"/>
            </w:rPr>
          </w:rPrChange>
        </w:rPr>
        <w:tab/>
      </w:r>
      <w:r w:rsidR="009A64AC" w:rsidRPr="003572E1">
        <w:rPr>
          <w:rFonts w:ascii="Aptos" w:hAnsi="Aptos" w:cs="Arial"/>
          <w:i/>
          <w:iCs/>
          <w:sz w:val="16"/>
          <w:szCs w:val="16"/>
          <w:rPrChange w:id="1534" w:author="Mirońska Agnieszka" w:date="2025-12-02T10:30:00Z" w16du:dateUtc="2025-12-02T09:30:00Z">
            <w:rPr>
              <w:rFonts w:ascii="Arial Narrow" w:hAnsi="Arial Narrow" w:cs="Arial"/>
              <w:i/>
              <w:iCs/>
              <w:sz w:val="16"/>
              <w:szCs w:val="16"/>
            </w:rPr>
          </w:rPrChange>
        </w:rPr>
        <w:tab/>
      </w:r>
      <w:r w:rsidR="009A64AC" w:rsidRPr="003572E1">
        <w:rPr>
          <w:rFonts w:ascii="Aptos" w:hAnsi="Aptos" w:cs="Arial"/>
          <w:i/>
          <w:iCs/>
          <w:sz w:val="16"/>
          <w:szCs w:val="16"/>
          <w:rPrChange w:id="1535" w:author="Mirońska Agnieszka" w:date="2025-12-02T10:30:00Z" w16du:dateUtc="2025-12-02T09:30:00Z">
            <w:rPr>
              <w:rFonts w:ascii="Arial Narrow" w:hAnsi="Arial Narrow" w:cs="Arial"/>
              <w:i/>
              <w:iCs/>
              <w:sz w:val="16"/>
              <w:szCs w:val="16"/>
            </w:rPr>
          </w:rPrChange>
        </w:rPr>
        <w:tab/>
      </w:r>
      <w:r w:rsidR="009A64AC" w:rsidRPr="003572E1">
        <w:rPr>
          <w:rFonts w:ascii="Aptos" w:hAnsi="Aptos" w:cs="Arial"/>
          <w:i/>
          <w:iCs/>
          <w:sz w:val="16"/>
          <w:szCs w:val="16"/>
          <w:rPrChange w:id="1536" w:author="Mirońska Agnieszka" w:date="2025-12-02T10:30:00Z" w16du:dateUtc="2025-12-02T09:30:00Z">
            <w:rPr>
              <w:rFonts w:ascii="Arial Narrow" w:hAnsi="Arial Narrow" w:cs="Arial"/>
              <w:i/>
              <w:iCs/>
              <w:sz w:val="16"/>
              <w:szCs w:val="16"/>
            </w:rPr>
          </w:rPrChange>
        </w:rPr>
        <w:tab/>
      </w:r>
      <w:r w:rsidRPr="003572E1">
        <w:rPr>
          <w:rFonts w:ascii="Aptos" w:hAnsi="Aptos" w:cs="Arial"/>
          <w:i/>
          <w:iCs/>
          <w:sz w:val="16"/>
          <w:szCs w:val="16"/>
          <w:rPrChange w:id="1537" w:author="Mirońska Agnieszka" w:date="2025-12-02T10:30:00Z" w16du:dateUtc="2025-12-02T09:30:00Z">
            <w:rPr>
              <w:rFonts w:ascii="Arial Narrow" w:hAnsi="Arial Narrow" w:cs="Arial"/>
              <w:i/>
              <w:iCs/>
              <w:sz w:val="16"/>
              <w:szCs w:val="16"/>
            </w:rPr>
          </w:rPrChange>
        </w:rPr>
        <w:t xml:space="preserve">  w przypadku stwierdzenia braków)</w:t>
      </w:r>
    </w:p>
    <w:p w14:paraId="16F3FFD9" w14:textId="77777777" w:rsidR="00F7055C" w:rsidRPr="003572E1" w:rsidRDefault="00F7055C" w:rsidP="00FA4F92">
      <w:pPr>
        <w:ind w:left="-357"/>
        <w:jc w:val="both"/>
        <w:rPr>
          <w:rFonts w:ascii="Aptos" w:hAnsi="Aptos" w:cs="Arial"/>
          <w:sz w:val="18"/>
          <w:szCs w:val="18"/>
          <w:rPrChange w:id="1538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pPr>
    </w:p>
    <w:p w14:paraId="29AAE9C5" w14:textId="77777777" w:rsidR="00F7055C" w:rsidRPr="003572E1" w:rsidRDefault="00F7055C" w:rsidP="00FA4F92">
      <w:pPr>
        <w:ind w:left="-357"/>
        <w:jc w:val="both"/>
        <w:rPr>
          <w:rFonts w:ascii="Aptos" w:hAnsi="Aptos" w:cs="Arial"/>
          <w:sz w:val="18"/>
          <w:szCs w:val="18"/>
          <w:rPrChange w:id="1539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pPr>
      <w:r w:rsidRPr="003572E1">
        <w:rPr>
          <w:rFonts w:ascii="Aptos" w:hAnsi="Aptos" w:cs="Arial"/>
          <w:sz w:val="18"/>
          <w:szCs w:val="18"/>
          <w:rPrChange w:id="1540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>Wniosek niekompletny zostaje zwrócony do Podmiotu wnioskującego wraz z kompletem otrzymanych dokumentów.</w:t>
      </w:r>
    </w:p>
    <w:p w14:paraId="1CD6FE6A" w14:textId="77777777" w:rsidR="00F7055C" w:rsidRPr="003572E1" w:rsidRDefault="00F7055C" w:rsidP="00FA4F92">
      <w:pPr>
        <w:ind w:left="-357" w:right="423"/>
        <w:jc w:val="both"/>
        <w:rPr>
          <w:rFonts w:ascii="Aptos" w:hAnsi="Aptos" w:cs="Arial"/>
          <w:sz w:val="18"/>
          <w:szCs w:val="18"/>
          <w:rPrChange w:id="1541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</w:pPr>
      <w:r w:rsidRPr="003572E1">
        <w:rPr>
          <w:rFonts w:ascii="Aptos" w:hAnsi="Aptos" w:cs="Arial"/>
          <w:sz w:val="18"/>
          <w:szCs w:val="18"/>
          <w:rPrChange w:id="1542" w:author="Mirońska Agnieszka" w:date="2025-12-02T10:30:00Z" w16du:dateUtc="2025-12-02T09:30:00Z">
            <w:rPr>
              <w:rFonts w:ascii="Arial Narrow" w:hAnsi="Arial Narrow" w:cs="Arial"/>
              <w:sz w:val="18"/>
              <w:szCs w:val="18"/>
            </w:rPr>
          </w:rPrChange>
        </w:rPr>
        <w:t>Podmiot ubiegający się o wpis do RKW, którego wniosek był niekompletny lub zawierał błędy może ponownie ubiegać się o rejestrację po złożeniu kompletnego wniosku.</w:t>
      </w:r>
    </w:p>
    <w:p w14:paraId="147EB348" w14:textId="77777777" w:rsidR="00F7055C" w:rsidRPr="003572E1" w:rsidRDefault="00F7055C" w:rsidP="00184ECE">
      <w:pPr>
        <w:ind w:hanging="340"/>
        <w:jc w:val="both"/>
        <w:rPr>
          <w:rFonts w:ascii="Aptos" w:hAnsi="Aptos"/>
          <w:vertAlign w:val="subscript"/>
          <w:rPrChange w:id="1543" w:author="Mirońska Agnieszka" w:date="2025-12-02T10:30:00Z" w16du:dateUtc="2025-12-02T09:30:00Z">
            <w:rPr>
              <w:rFonts w:ascii="Arial Narrow" w:hAnsi="Arial Narrow"/>
              <w:vertAlign w:val="subscript"/>
            </w:rPr>
          </w:rPrChange>
        </w:rPr>
      </w:pPr>
      <w:r w:rsidRPr="003572E1">
        <w:rPr>
          <w:rFonts w:ascii="Aptos" w:hAnsi="Aptos" w:cs="Arial"/>
          <w:i/>
          <w:iCs/>
          <w:sz w:val="16"/>
          <w:szCs w:val="16"/>
          <w:rPrChange w:id="1544" w:author="Mirońska Agnieszka" w:date="2025-12-02T10:30:00Z" w16du:dateUtc="2025-12-02T09:30:00Z">
            <w:rPr>
              <w:rFonts w:ascii="Arial Narrow" w:hAnsi="Arial Narrow" w:cs="Arial"/>
              <w:i/>
              <w:iCs/>
              <w:sz w:val="16"/>
              <w:szCs w:val="16"/>
            </w:rPr>
          </w:rPrChange>
        </w:rPr>
        <w:t>* wykreślić niewłaściwe</w:t>
      </w:r>
    </w:p>
    <w:p w14:paraId="5BB0817C" w14:textId="77777777" w:rsidR="00F7055C" w:rsidRPr="003572E1" w:rsidRDefault="00F7055C" w:rsidP="00184ECE">
      <w:pPr>
        <w:ind w:left="6100" w:firstLine="190"/>
        <w:jc w:val="both"/>
        <w:rPr>
          <w:rFonts w:ascii="Aptos" w:hAnsi="Aptos" w:cs="Arial"/>
          <w:i/>
          <w:iCs/>
          <w:sz w:val="16"/>
          <w:szCs w:val="16"/>
          <w:rPrChange w:id="1545" w:author="Mirońska Agnieszka" w:date="2025-12-02T10:30:00Z" w16du:dateUtc="2025-12-02T09:30:00Z">
            <w:rPr>
              <w:rFonts w:ascii="Arial Narrow" w:hAnsi="Arial Narrow" w:cs="Arial"/>
              <w:i/>
              <w:iCs/>
              <w:sz w:val="16"/>
              <w:szCs w:val="16"/>
            </w:rPr>
          </w:rPrChange>
        </w:rPr>
      </w:pPr>
    </w:p>
    <w:sectPr w:rsidR="00F7055C" w:rsidRPr="003572E1" w:rsidSect="006B6E1C">
      <w:headerReference w:type="default" r:id="rId9"/>
      <w:footerReference w:type="default" r:id="rId10"/>
      <w:type w:val="continuous"/>
      <w:pgSz w:w="11906" w:h="16838" w:code="9"/>
      <w:pgMar w:top="567" w:right="851" w:bottom="567" w:left="851" w:header="18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EF99F7" w14:textId="77777777" w:rsidR="00015464" w:rsidRDefault="00015464">
      <w:r>
        <w:separator/>
      </w:r>
    </w:p>
  </w:endnote>
  <w:endnote w:type="continuationSeparator" w:id="0">
    <w:p w14:paraId="1E13E8DF" w14:textId="77777777" w:rsidR="00015464" w:rsidRDefault="00015464">
      <w:r>
        <w:continuationSeparator/>
      </w:r>
    </w:p>
  </w:endnote>
  <w:endnote w:type="continuationNotice" w:id="1">
    <w:p w14:paraId="3BBC1564" w14:textId="77777777" w:rsidR="00015464" w:rsidRDefault="000154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13215699"/>
      <w:docPartObj>
        <w:docPartGallery w:val="Page Numbers (Bottom of Page)"/>
        <w:docPartUnique/>
      </w:docPartObj>
    </w:sdtPr>
    <w:sdtEndPr/>
    <w:sdtContent>
      <w:p w14:paraId="7EF35FBD" w14:textId="4024874F" w:rsidR="00981912" w:rsidRDefault="00603A1C">
        <w:pPr>
          <w:pStyle w:val="Stopka"/>
          <w:jc w:val="right"/>
        </w:pPr>
        <w:r>
          <w:fldChar w:fldCharType="begin"/>
        </w:r>
        <w:r w:rsidR="00981912">
          <w:instrText>PAGE   \* MERGEFORMAT</w:instrText>
        </w:r>
        <w:r>
          <w:fldChar w:fldCharType="separate"/>
        </w:r>
        <w:r w:rsidR="001D4577">
          <w:rPr>
            <w:noProof/>
          </w:rPr>
          <w:t>3</w:t>
        </w:r>
        <w:r>
          <w:fldChar w:fldCharType="end"/>
        </w:r>
      </w:p>
    </w:sdtContent>
  </w:sdt>
  <w:p w14:paraId="59ACE034" w14:textId="77777777" w:rsidR="00981912" w:rsidRDefault="009819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CD7469" w14:textId="77777777" w:rsidR="00015464" w:rsidRDefault="00015464">
      <w:r>
        <w:separator/>
      </w:r>
    </w:p>
  </w:footnote>
  <w:footnote w:type="continuationSeparator" w:id="0">
    <w:p w14:paraId="01847749" w14:textId="77777777" w:rsidR="00015464" w:rsidRDefault="00015464">
      <w:r>
        <w:continuationSeparator/>
      </w:r>
    </w:p>
  </w:footnote>
  <w:footnote w:type="continuationNotice" w:id="1">
    <w:p w14:paraId="39E9190B" w14:textId="77777777" w:rsidR="00015464" w:rsidRDefault="0001546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AF399" w14:textId="77777777" w:rsidR="00265043" w:rsidRDefault="002650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E7CF3"/>
    <w:multiLevelType w:val="multilevel"/>
    <w:tmpl w:val="442CDD7E"/>
    <w:lvl w:ilvl="0">
      <w:start w:val="2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275B1"/>
    <w:multiLevelType w:val="multilevel"/>
    <w:tmpl w:val="55225C9C"/>
    <w:lvl w:ilvl="0">
      <w:start w:val="1"/>
      <w:numFmt w:val="decimal"/>
      <w:lvlText w:val="%1."/>
      <w:lvlJc w:val="left"/>
      <w:pPr>
        <w:tabs>
          <w:tab w:val="num" w:pos="207"/>
        </w:tabs>
        <w:ind w:left="207" w:hanging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95E1B1B"/>
    <w:multiLevelType w:val="hybridMultilevel"/>
    <w:tmpl w:val="05888B4A"/>
    <w:lvl w:ilvl="0" w:tplc="D5106B4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9F06AC7"/>
    <w:multiLevelType w:val="multilevel"/>
    <w:tmpl w:val="DB22339C"/>
    <w:lvl w:ilvl="0">
      <w:start w:val="1"/>
      <w:numFmt w:val="upperRoman"/>
      <w:lvlText w:val="%1."/>
      <w:lvlJc w:val="left"/>
      <w:pPr>
        <w:tabs>
          <w:tab w:val="num" w:pos="207"/>
        </w:tabs>
        <w:ind w:left="207" w:hanging="567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E8E16DF"/>
    <w:multiLevelType w:val="hybridMultilevel"/>
    <w:tmpl w:val="411E6708"/>
    <w:lvl w:ilvl="0" w:tplc="8E26BBE2">
      <w:start w:val="1"/>
      <w:numFmt w:val="lowerLetter"/>
      <w:lvlText w:val="%1)"/>
      <w:lvlJc w:val="left"/>
      <w:pPr>
        <w:ind w:left="98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9" w:hanging="180"/>
      </w:pPr>
      <w:rPr>
        <w:rFonts w:cs="Times New Roman"/>
      </w:rPr>
    </w:lvl>
  </w:abstractNum>
  <w:abstractNum w:abstractNumId="5" w15:restartNumberingAfterBreak="0">
    <w:nsid w:val="0E9A648A"/>
    <w:multiLevelType w:val="multilevel"/>
    <w:tmpl w:val="5900DC4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F0C7C65"/>
    <w:multiLevelType w:val="multilevel"/>
    <w:tmpl w:val="A1FAA0EA"/>
    <w:lvl w:ilvl="0">
      <w:start w:val="2"/>
      <w:numFmt w:val="decimal"/>
      <w:lvlText w:val="%1."/>
      <w:lvlJc w:val="left"/>
      <w:pPr>
        <w:tabs>
          <w:tab w:val="num" w:pos="207"/>
        </w:tabs>
        <w:ind w:left="207" w:hanging="567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3758E2"/>
    <w:multiLevelType w:val="hybridMultilevel"/>
    <w:tmpl w:val="AE3CCAD2"/>
    <w:lvl w:ilvl="0" w:tplc="DC60EDF2">
      <w:start w:val="2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A44496D"/>
    <w:multiLevelType w:val="multilevel"/>
    <w:tmpl w:val="8982E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9" w15:restartNumberingAfterBreak="0">
    <w:nsid w:val="1AEA36D1"/>
    <w:multiLevelType w:val="hybridMultilevel"/>
    <w:tmpl w:val="9C502FDA"/>
    <w:lvl w:ilvl="0" w:tplc="FFFFFFFF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174083C"/>
    <w:multiLevelType w:val="hybridMultilevel"/>
    <w:tmpl w:val="671AEA5E"/>
    <w:lvl w:ilvl="0" w:tplc="0415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1" w15:restartNumberingAfterBreak="0">
    <w:nsid w:val="23330456"/>
    <w:multiLevelType w:val="hybridMultilevel"/>
    <w:tmpl w:val="058E6E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252B1E76"/>
    <w:multiLevelType w:val="multilevel"/>
    <w:tmpl w:val="FBDCB1D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C57A80"/>
    <w:multiLevelType w:val="multilevel"/>
    <w:tmpl w:val="140ECBB8"/>
    <w:lvl w:ilvl="0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2"/>
      </w:rPr>
    </w:lvl>
    <w:lvl w:ilvl="1">
      <w:start w:val="1"/>
      <w:numFmt w:val="bullet"/>
      <w:lvlText w:val="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90968D4"/>
    <w:multiLevelType w:val="hybridMultilevel"/>
    <w:tmpl w:val="30489FF4"/>
    <w:lvl w:ilvl="0" w:tplc="D7FC768E">
      <w:start w:val="1"/>
      <w:numFmt w:val="upperRoman"/>
      <w:lvlText w:val="%1."/>
      <w:lvlJc w:val="right"/>
      <w:pPr>
        <w:tabs>
          <w:tab w:val="num" w:pos="1134"/>
        </w:tabs>
        <w:ind w:left="1134" w:hanging="567"/>
      </w:pPr>
      <w:rPr>
        <w:rFonts w:ascii="Arial" w:hAnsi="Arial" w:cs="Times New Roman" w:hint="default"/>
        <w:b/>
        <w:bCs/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9487141"/>
    <w:multiLevelType w:val="hybridMultilevel"/>
    <w:tmpl w:val="EA3245D8"/>
    <w:lvl w:ilvl="0" w:tplc="4886D076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0"/>
        <w:szCs w:val="20"/>
      </w:rPr>
    </w:lvl>
    <w:lvl w:ilvl="1" w:tplc="83605EC4">
      <w:start w:val="1"/>
      <w:numFmt w:val="decimal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9613073"/>
    <w:multiLevelType w:val="multilevel"/>
    <w:tmpl w:val="F424C1E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"/>
        </w:tabs>
        <w:ind w:left="1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"/>
        </w:tabs>
        <w:ind w:left="1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3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"/>
        </w:tabs>
        <w:ind w:left="1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"/>
        </w:tabs>
        <w:ind w:left="1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hanging="1440"/>
      </w:pPr>
      <w:rPr>
        <w:rFonts w:cs="Times New Roman" w:hint="default"/>
      </w:rPr>
    </w:lvl>
  </w:abstractNum>
  <w:abstractNum w:abstractNumId="17" w15:restartNumberingAfterBreak="0">
    <w:nsid w:val="29C5142F"/>
    <w:multiLevelType w:val="multilevel"/>
    <w:tmpl w:val="BF28D16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E843740"/>
    <w:multiLevelType w:val="hybridMultilevel"/>
    <w:tmpl w:val="8602744E"/>
    <w:lvl w:ilvl="0" w:tplc="B52020C4">
      <w:start w:val="1"/>
      <w:numFmt w:val="upperRoman"/>
      <w:lvlText w:val="%1."/>
      <w:lvlJc w:val="righ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FA21110"/>
    <w:multiLevelType w:val="multilevel"/>
    <w:tmpl w:val="140ECBB8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</w:rPr>
    </w:lvl>
    <w:lvl w:ilvl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9D312F"/>
    <w:multiLevelType w:val="hybridMultilevel"/>
    <w:tmpl w:val="7BA28DAE"/>
    <w:lvl w:ilvl="0" w:tplc="B6E02EB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2B162E6"/>
    <w:multiLevelType w:val="hybridMultilevel"/>
    <w:tmpl w:val="A1FAA0EA"/>
    <w:lvl w:ilvl="0" w:tplc="8B608908">
      <w:start w:val="2"/>
      <w:numFmt w:val="decimal"/>
      <w:lvlText w:val="%1."/>
      <w:lvlJc w:val="left"/>
      <w:pPr>
        <w:tabs>
          <w:tab w:val="num" w:pos="207"/>
        </w:tabs>
        <w:ind w:left="207" w:hanging="567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50254B6"/>
    <w:multiLevelType w:val="hybridMultilevel"/>
    <w:tmpl w:val="2864EEB6"/>
    <w:lvl w:ilvl="0" w:tplc="EDD234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5D85672"/>
    <w:multiLevelType w:val="multilevel"/>
    <w:tmpl w:val="368CF89A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667397D"/>
    <w:multiLevelType w:val="multilevel"/>
    <w:tmpl w:val="87204CC0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b w:val="0"/>
        <w:i w:val="0"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cs="Times New Roman" w:hint="default"/>
        <w:b w:val="0"/>
        <w:i w:val="0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tabs>
          <w:tab w:val="num" w:pos="1932"/>
        </w:tabs>
        <w:ind w:left="1932" w:hanging="1080"/>
      </w:pPr>
      <w:rPr>
        <w:rFonts w:cs="Times New Roman" w:hint="default"/>
        <w:b w:val="0"/>
        <w:i w:val="0"/>
        <w:sz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2576"/>
        </w:tabs>
        <w:ind w:left="2576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60"/>
        </w:tabs>
        <w:ind w:left="28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04"/>
        </w:tabs>
        <w:ind w:left="350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148"/>
        </w:tabs>
        <w:ind w:left="4148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432"/>
        </w:tabs>
        <w:ind w:left="4432" w:hanging="2160"/>
      </w:pPr>
      <w:rPr>
        <w:rFonts w:cs="Times New Roman" w:hint="default"/>
      </w:rPr>
    </w:lvl>
  </w:abstractNum>
  <w:abstractNum w:abstractNumId="25" w15:restartNumberingAfterBreak="0">
    <w:nsid w:val="36B57090"/>
    <w:multiLevelType w:val="hybridMultilevel"/>
    <w:tmpl w:val="EEF0FFD2"/>
    <w:lvl w:ilvl="0" w:tplc="FFFFFFFF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372C9E"/>
    <w:multiLevelType w:val="hybridMultilevel"/>
    <w:tmpl w:val="BCE88706"/>
    <w:lvl w:ilvl="0" w:tplc="33163E2E">
      <w:start w:val="1"/>
      <w:numFmt w:val="upperRoman"/>
      <w:lvlText w:val="%1."/>
      <w:lvlJc w:val="left"/>
      <w:pPr>
        <w:tabs>
          <w:tab w:val="num" w:pos="360"/>
        </w:tabs>
        <w:ind w:left="36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7" w15:restartNumberingAfterBreak="0">
    <w:nsid w:val="3C1D5F00"/>
    <w:multiLevelType w:val="hybridMultilevel"/>
    <w:tmpl w:val="368CF89A"/>
    <w:lvl w:ilvl="0" w:tplc="FFFFFFFF">
      <w:start w:val="1"/>
      <w:numFmt w:val="bullet"/>
      <w:lvlText w:val="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  <w:sz w:val="22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E97678D"/>
    <w:multiLevelType w:val="hybridMultilevel"/>
    <w:tmpl w:val="BD1EC44E"/>
    <w:lvl w:ilvl="0" w:tplc="B716362C">
      <w:start w:val="1"/>
      <w:numFmt w:val="upperRoman"/>
      <w:lvlText w:val="%1."/>
      <w:lvlJc w:val="righ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3EBC76BD"/>
    <w:multiLevelType w:val="multilevel"/>
    <w:tmpl w:val="28E687A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0" w15:restartNumberingAfterBreak="0">
    <w:nsid w:val="412023AC"/>
    <w:multiLevelType w:val="multilevel"/>
    <w:tmpl w:val="140ECBB8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</w:rPr>
    </w:lvl>
    <w:lvl w:ilvl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51E5549"/>
    <w:multiLevelType w:val="multilevel"/>
    <w:tmpl w:val="0956955E"/>
    <w:lvl w:ilvl="0">
      <w:start w:val="1"/>
      <w:numFmt w:val="upperRoman"/>
      <w:lvlText w:val="%1."/>
      <w:lvlJc w:val="right"/>
      <w:pPr>
        <w:tabs>
          <w:tab w:val="num" w:pos="1134"/>
        </w:tabs>
        <w:ind w:left="1134" w:hanging="567"/>
      </w:pPr>
      <w:rPr>
        <w:rFonts w:cs="Times New Roman" w:hint="default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47D45D42"/>
    <w:multiLevelType w:val="hybridMultilevel"/>
    <w:tmpl w:val="E730D6E6"/>
    <w:lvl w:ilvl="0" w:tplc="58DE93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49EC2628"/>
    <w:multiLevelType w:val="multilevel"/>
    <w:tmpl w:val="BF28D16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AE5678A"/>
    <w:multiLevelType w:val="multilevel"/>
    <w:tmpl w:val="96F6E8BE"/>
    <w:lvl w:ilvl="0">
      <w:start w:val="1"/>
      <w:numFmt w:val="upperRoman"/>
      <w:lvlText w:val="%1."/>
      <w:lvlJc w:val="left"/>
      <w:pPr>
        <w:tabs>
          <w:tab w:val="num" w:pos="207"/>
        </w:tabs>
        <w:ind w:left="207" w:hanging="567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4AFC5FCC"/>
    <w:multiLevelType w:val="hybridMultilevel"/>
    <w:tmpl w:val="140ECBB8"/>
    <w:lvl w:ilvl="0" w:tplc="FFFFFFFF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</w:rPr>
    </w:lvl>
    <w:lvl w:ilvl="1" w:tplc="FFFFFFFF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2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BE9717D"/>
    <w:multiLevelType w:val="multilevel"/>
    <w:tmpl w:val="EA3245D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4D016BBB"/>
    <w:multiLevelType w:val="hybridMultilevel"/>
    <w:tmpl w:val="2788F586"/>
    <w:lvl w:ilvl="0" w:tplc="FFFFFFFF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53CD20E1"/>
    <w:multiLevelType w:val="hybridMultilevel"/>
    <w:tmpl w:val="1B5628AE"/>
    <w:lvl w:ilvl="0" w:tplc="0E1818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9" w15:restartNumberingAfterBreak="0">
    <w:nsid w:val="60031D69"/>
    <w:multiLevelType w:val="multilevel"/>
    <w:tmpl w:val="D7A45D2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0" w15:restartNumberingAfterBreak="0">
    <w:nsid w:val="653C783D"/>
    <w:multiLevelType w:val="multilevel"/>
    <w:tmpl w:val="8962F8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67"/>
      </w:pPr>
      <w:rPr>
        <w:rFonts w:ascii="Arial" w:eastAsia="SimSun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390"/>
        </w:tabs>
        <w:ind w:left="1390" w:hanging="68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1701" w:hanging="850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084"/>
        </w:tabs>
        <w:ind w:left="20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264"/>
        </w:tabs>
        <w:ind w:left="2264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804"/>
        </w:tabs>
        <w:ind w:left="280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84"/>
        </w:tabs>
        <w:ind w:left="298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24"/>
        </w:tabs>
        <w:ind w:left="3524" w:hanging="1800"/>
      </w:pPr>
      <w:rPr>
        <w:rFonts w:cs="Times New Roman" w:hint="default"/>
      </w:rPr>
    </w:lvl>
  </w:abstractNum>
  <w:abstractNum w:abstractNumId="41" w15:restartNumberingAfterBreak="0">
    <w:nsid w:val="675E5608"/>
    <w:multiLevelType w:val="hybridMultilevel"/>
    <w:tmpl w:val="941A4F6E"/>
    <w:lvl w:ilvl="0" w:tplc="0415000F">
      <w:start w:val="1"/>
      <w:numFmt w:val="decimal"/>
      <w:lvlText w:val="%1."/>
      <w:lvlJc w:val="left"/>
      <w:pPr>
        <w:tabs>
          <w:tab w:val="num" w:pos="1554"/>
        </w:tabs>
        <w:ind w:left="155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454"/>
        </w:tabs>
        <w:ind w:left="245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174"/>
        </w:tabs>
        <w:ind w:left="317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894"/>
        </w:tabs>
        <w:ind w:left="389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614"/>
        </w:tabs>
        <w:ind w:left="461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334"/>
        </w:tabs>
        <w:ind w:left="533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054"/>
        </w:tabs>
        <w:ind w:left="605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774"/>
        </w:tabs>
        <w:ind w:left="677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494"/>
        </w:tabs>
        <w:ind w:left="7494" w:hanging="180"/>
      </w:pPr>
      <w:rPr>
        <w:rFonts w:cs="Times New Roman"/>
      </w:rPr>
    </w:lvl>
  </w:abstractNum>
  <w:abstractNum w:abstractNumId="42" w15:restartNumberingAfterBreak="0">
    <w:nsid w:val="6773029A"/>
    <w:multiLevelType w:val="hybridMultilevel"/>
    <w:tmpl w:val="30489FF4"/>
    <w:lvl w:ilvl="0" w:tplc="D7FC768E">
      <w:start w:val="1"/>
      <w:numFmt w:val="upperRoman"/>
      <w:lvlText w:val="%1."/>
      <w:lvlJc w:val="right"/>
      <w:pPr>
        <w:tabs>
          <w:tab w:val="num" w:pos="1134"/>
        </w:tabs>
        <w:ind w:left="1134" w:hanging="567"/>
      </w:pPr>
      <w:rPr>
        <w:rFonts w:ascii="Arial" w:hAnsi="Arial" w:cs="Times New Roman" w:hint="default"/>
        <w:b/>
        <w:bCs/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68704EA4"/>
    <w:multiLevelType w:val="hybridMultilevel"/>
    <w:tmpl w:val="9F38B24E"/>
    <w:lvl w:ilvl="0" w:tplc="20F6E820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9AC44C2"/>
    <w:multiLevelType w:val="hybridMultilevel"/>
    <w:tmpl w:val="F620E2D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 w15:restartNumberingAfterBreak="0">
    <w:nsid w:val="6B2A0837"/>
    <w:multiLevelType w:val="multilevel"/>
    <w:tmpl w:val="64F484E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46" w15:restartNumberingAfterBreak="0">
    <w:nsid w:val="6D5C42C7"/>
    <w:multiLevelType w:val="hybridMultilevel"/>
    <w:tmpl w:val="30489FF4"/>
    <w:lvl w:ilvl="0" w:tplc="FFFFFFFF">
      <w:start w:val="1"/>
      <w:numFmt w:val="upperRoman"/>
      <w:lvlText w:val="%1."/>
      <w:lvlJc w:val="right"/>
      <w:pPr>
        <w:tabs>
          <w:tab w:val="num" w:pos="1134"/>
        </w:tabs>
        <w:ind w:left="1134" w:hanging="567"/>
      </w:pPr>
      <w:rPr>
        <w:rFonts w:ascii="Arial" w:hAnsi="Arial" w:cs="Times New Roman" w:hint="default"/>
        <w:b/>
        <w:bCs/>
        <w:i w:val="0"/>
        <w:iCs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6FCF15E9"/>
    <w:multiLevelType w:val="multilevel"/>
    <w:tmpl w:val="8982E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8" w15:restartNumberingAfterBreak="0">
    <w:nsid w:val="724626EF"/>
    <w:multiLevelType w:val="hybridMultilevel"/>
    <w:tmpl w:val="B7BEA480"/>
    <w:lvl w:ilvl="0" w:tplc="FFFFFFFF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2E74AB7"/>
    <w:multiLevelType w:val="hybridMultilevel"/>
    <w:tmpl w:val="442CDD7E"/>
    <w:lvl w:ilvl="0" w:tplc="316427E6">
      <w:start w:val="2"/>
      <w:numFmt w:val="upperRoman"/>
      <w:lvlText w:val="%1."/>
      <w:lvlJc w:val="left"/>
      <w:pPr>
        <w:tabs>
          <w:tab w:val="num" w:pos="737"/>
        </w:tabs>
        <w:ind w:left="737" w:hanging="56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0"/>
        </w:tabs>
        <w:ind w:left="161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30"/>
        </w:tabs>
        <w:ind w:left="233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50"/>
        </w:tabs>
        <w:ind w:left="305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70"/>
        </w:tabs>
        <w:ind w:left="377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90"/>
        </w:tabs>
        <w:ind w:left="449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10"/>
        </w:tabs>
        <w:ind w:left="521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30"/>
        </w:tabs>
        <w:ind w:left="593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50"/>
        </w:tabs>
        <w:ind w:left="6650" w:hanging="180"/>
      </w:pPr>
      <w:rPr>
        <w:rFonts w:cs="Times New Roman"/>
      </w:rPr>
    </w:lvl>
  </w:abstractNum>
  <w:abstractNum w:abstractNumId="50" w15:restartNumberingAfterBreak="0">
    <w:nsid w:val="73317DFF"/>
    <w:multiLevelType w:val="multilevel"/>
    <w:tmpl w:val="AA9003C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7D3531B5"/>
    <w:multiLevelType w:val="multilevel"/>
    <w:tmpl w:val="368CF89A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71976588">
    <w:abstractNumId w:val="35"/>
  </w:num>
  <w:num w:numId="2" w16cid:durableId="603269345">
    <w:abstractNumId w:val="37"/>
  </w:num>
  <w:num w:numId="3" w16cid:durableId="916285720">
    <w:abstractNumId w:val="9"/>
  </w:num>
  <w:num w:numId="4" w16cid:durableId="1111314558">
    <w:abstractNumId w:val="48"/>
  </w:num>
  <w:num w:numId="5" w16cid:durableId="511532439">
    <w:abstractNumId w:val="25"/>
  </w:num>
  <w:num w:numId="6" w16cid:durableId="1001812796">
    <w:abstractNumId w:val="27"/>
  </w:num>
  <w:num w:numId="7" w16cid:durableId="1614022032">
    <w:abstractNumId w:val="11"/>
  </w:num>
  <w:num w:numId="8" w16cid:durableId="246619024">
    <w:abstractNumId w:val="26"/>
  </w:num>
  <w:num w:numId="9" w16cid:durableId="1442919239">
    <w:abstractNumId w:val="23"/>
  </w:num>
  <w:num w:numId="10" w16cid:durableId="383870790">
    <w:abstractNumId w:val="51"/>
  </w:num>
  <w:num w:numId="11" w16cid:durableId="1872842591">
    <w:abstractNumId w:val="38"/>
  </w:num>
  <w:num w:numId="12" w16cid:durableId="1555970923">
    <w:abstractNumId w:val="15"/>
  </w:num>
  <w:num w:numId="13" w16cid:durableId="2007784192">
    <w:abstractNumId w:val="13"/>
  </w:num>
  <w:num w:numId="14" w16cid:durableId="112674358">
    <w:abstractNumId w:val="1"/>
  </w:num>
  <w:num w:numId="15" w16cid:durableId="606735317">
    <w:abstractNumId w:val="3"/>
  </w:num>
  <w:num w:numId="16" w16cid:durableId="1448163146">
    <w:abstractNumId w:val="21"/>
  </w:num>
  <w:num w:numId="17" w16cid:durableId="811487527">
    <w:abstractNumId w:val="6"/>
  </w:num>
  <w:num w:numId="18" w16cid:durableId="632518932">
    <w:abstractNumId w:val="7"/>
  </w:num>
  <w:num w:numId="19" w16cid:durableId="934216288">
    <w:abstractNumId w:val="34"/>
  </w:num>
  <w:num w:numId="20" w16cid:durableId="260527138">
    <w:abstractNumId w:val="33"/>
  </w:num>
  <w:num w:numId="21" w16cid:durableId="444468532">
    <w:abstractNumId w:val="17"/>
  </w:num>
  <w:num w:numId="22" w16cid:durableId="1920751436">
    <w:abstractNumId w:val="12"/>
  </w:num>
  <w:num w:numId="23" w16cid:durableId="678312715">
    <w:abstractNumId w:val="5"/>
  </w:num>
  <w:num w:numId="24" w16cid:durableId="546259379">
    <w:abstractNumId w:val="43"/>
  </w:num>
  <w:num w:numId="25" w16cid:durableId="1374620227">
    <w:abstractNumId w:val="19"/>
  </w:num>
  <w:num w:numId="26" w16cid:durableId="202446458">
    <w:abstractNumId w:val="30"/>
  </w:num>
  <w:num w:numId="27" w16cid:durableId="1066687853">
    <w:abstractNumId w:val="41"/>
  </w:num>
  <w:num w:numId="28" w16cid:durableId="1501658812">
    <w:abstractNumId w:val="16"/>
  </w:num>
  <w:num w:numId="29" w16cid:durableId="515002156">
    <w:abstractNumId w:val="50"/>
  </w:num>
  <w:num w:numId="30" w16cid:durableId="979070761">
    <w:abstractNumId w:val="36"/>
  </w:num>
  <w:num w:numId="31" w16cid:durableId="386733373">
    <w:abstractNumId w:val="3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14658239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0544784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57462874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996806115">
    <w:abstractNumId w:val="49"/>
  </w:num>
  <w:num w:numId="36" w16cid:durableId="2109539671">
    <w:abstractNumId w:val="0"/>
  </w:num>
  <w:num w:numId="37" w16cid:durableId="187136215">
    <w:abstractNumId w:val="2"/>
  </w:num>
  <w:num w:numId="38" w16cid:durableId="1329557278">
    <w:abstractNumId w:val="28"/>
  </w:num>
  <w:num w:numId="39" w16cid:durableId="63259409">
    <w:abstractNumId w:val="14"/>
  </w:num>
  <w:num w:numId="40" w16cid:durableId="2108766678">
    <w:abstractNumId w:val="31"/>
  </w:num>
  <w:num w:numId="41" w16cid:durableId="686177185">
    <w:abstractNumId w:val="18"/>
  </w:num>
  <w:num w:numId="42" w16cid:durableId="2013406731">
    <w:abstractNumId w:val="40"/>
  </w:num>
  <w:num w:numId="43" w16cid:durableId="1963415714">
    <w:abstractNumId w:val="45"/>
  </w:num>
  <w:num w:numId="44" w16cid:durableId="1241133536">
    <w:abstractNumId w:val="20"/>
  </w:num>
  <w:num w:numId="45" w16cid:durableId="368993150">
    <w:abstractNumId w:val="47"/>
  </w:num>
  <w:num w:numId="46" w16cid:durableId="8794592">
    <w:abstractNumId w:val="39"/>
  </w:num>
  <w:num w:numId="47" w16cid:durableId="1281258093">
    <w:abstractNumId w:val="8"/>
  </w:num>
  <w:num w:numId="48" w16cid:durableId="162553885">
    <w:abstractNumId w:val="29"/>
  </w:num>
  <w:num w:numId="49" w16cid:durableId="486867758">
    <w:abstractNumId w:val="24"/>
  </w:num>
  <w:num w:numId="50" w16cid:durableId="110518529">
    <w:abstractNumId w:val="22"/>
  </w:num>
  <w:num w:numId="51" w16cid:durableId="1884637718">
    <w:abstractNumId w:val="4"/>
  </w:num>
  <w:num w:numId="52" w16cid:durableId="1958609045">
    <w:abstractNumId w:val="3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262954058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81410376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686559560">
    <w:abstractNumId w:val="42"/>
  </w:num>
  <w:num w:numId="56" w16cid:durableId="430319608">
    <w:abstractNumId w:val="46"/>
  </w:num>
  <w:num w:numId="57" w16cid:durableId="1340742724">
    <w:abstractNumId w:val="10"/>
  </w:num>
  <w:numIdMacAtCleanup w:val="5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hmielewska Aleksandra (01006342)">
    <w15:presenceInfo w15:providerId="AD" w15:userId="S::Aleksandra.Chmielewska@energa-operator.pl::18c2a051-c472-4232-8a5b-6d5358146d42"/>
  </w15:person>
  <w15:person w15:author="Mirońska Agnieszka">
    <w15:presenceInfo w15:providerId="AD" w15:userId="S::Agnieszka.Mironska@energa-operator.pl::ce39c0e6-5493-46bb-84b8-93e82d4ff77c"/>
  </w15:person>
  <w15:person w15:author="Kulewicz Arleta (01005686)">
    <w15:presenceInfo w15:providerId="AD" w15:userId="S::Arleta.Kulewicz@energa-operator.pl::dc2ca7b0-62f1-42d0-942a-c911ab3eb29d"/>
  </w15:person>
  <w15:person w15:author="Żelazna Jolanta">
    <w15:presenceInfo w15:providerId="AD" w15:userId="S::Jolanta.Zelazna@energa.pl::a4102b0c-8a63-46c6-9cf1-867a6bf121b6"/>
  </w15:person>
  <w15:person w15:author="Chmielewska Aleksandra">
    <w15:presenceInfo w15:providerId="AD" w15:userId="S::Aleksandra.Chmielewska@energa-operator.pl::18c2a051-c472-4232-8a5b-6d5358146d4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170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96B"/>
    <w:rsid w:val="000017DE"/>
    <w:rsid w:val="00003B66"/>
    <w:rsid w:val="00004E8D"/>
    <w:rsid w:val="00010058"/>
    <w:rsid w:val="000101AD"/>
    <w:rsid w:val="000101C9"/>
    <w:rsid w:val="00010F4A"/>
    <w:rsid w:val="00014585"/>
    <w:rsid w:val="0001495C"/>
    <w:rsid w:val="00014EED"/>
    <w:rsid w:val="00015464"/>
    <w:rsid w:val="00017A0A"/>
    <w:rsid w:val="00017BF2"/>
    <w:rsid w:val="00023A5A"/>
    <w:rsid w:val="00034ACD"/>
    <w:rsid w:val="000368FC"/>
    <w:rsid w:val="0004397F"/>
    <w:rsid w:val="000463D8"/>
    <w:rsid w:val="00053278"/>
    <w:rsid w:val="0006602D"/>
    <w:rsid w:val="000660E9"/>
    <w:rsid w:val="00070F70"/>
    <w:rsid w:val="000756E5"/>
    <w:rsid w:val="00075C63"/>
    <w:rsid w:val="00077A7E"/>
    <w:rsid w:val="000817DF"/>
    <w:rsid w:val="000832DC"/>
    <w:rsid w:val="00087606"/>
    <w:rsid w:val="000905D3"/>
    <w:rsid w:val="000915B9"/>
    <w:rsid w:val="000922EA"/>
    <w:rsid w:val="000A107F"/>
    <w:rsid w:val="000A4CCE"/>
    <w:rsid w:val="000A51A9"/>
    <w:rsid w:val="000B2E45"/>
    <w:rsid w:val="000B7EA0"/>
    <w:rsid w:val="000C2FAC"/>
    <w:rsid w:val="000D0D3C"/>
    <w:rsid w:val="000F6436"/>
    <w:rsid w:val="00105B47"/>
    <w:rsid w:val="00105DE7"/>
    <w:rsid w:val="00110927"/>
    <w:rsid w:val="00111634"/>
    <w:rsid w:val="0011169B"/>
    <w:rsid w:val="00113793"/>
    <w:rsid w:val="00117082"/>
    <w:rsid w:val="00121BE2"/>
    <w:rsid w:val="001258F7"/>
    <w:rsid w:val="00131139"/>
    <w:rsid w:val="00132FC7"/>
    <w:rsid w:val="00134FBB"/>
    <w:rsid w:val="001403A2"/>
    <w:rsid w:val="00141C21"/>
    <w:rsid w:val="00142CCF"/>
    <w:rsid w:val="00143A0D"/>
    <w:rsid w:val="0015163E"/>
    <w:rsid w:val="00155E9F"/>
    <w:rsid w:val="00156596"/>
    <w:rsid w:val="00166DDE"/>
    <w:rsid w:val="0017772D"/>
    <w:rsid w:val="00177951"/>
    <w:rsid w:val="001805F0"/>
    <w:rsid w:val="00180C33"/>
    <w:rsid w:val="00184ECE"/>
    <w:rsid w:val="00186494"/>
    <w:rsid w:val="00195FA4"/>
    <w:rsid w:val="001A11D9"/>
    <w:rsid w:val="001A63C9"/>
    <w:rsid w:val="001B4E9B"/>
    <w:rsid w:val="001B553F"/>
    <w:rsid w:val="001C0585"/>
    <w:rsid w:val="001C2C24"/>
    <w:rsid w:val="001C4637"/>
    <w:rsid w:val="001D11AC"/>
    <w:rsid w:val="001D4577"/>
    <w:rsid w:val="001D6436"/>
    <w:rsid w:val="001D7D5E"/>
    <w:rsid w:val="001D7F05"/>
    <w:rsid w:val="001E131D"/>
    <w:rsid w:val="001F07EF"/>
    <w:rsid w:val="001F7CDE"/>
    <w:rsid w:val="0020714A"/>
    <w:rsid w:val="00217DF9"/>
    <w:rsid w:val="002219D0"/>
    <w:rsid w:val="002239C2"/>
    <w:rsid w:val="00223DCB"/>
    <w:rsid w:val="002316D2"/>
    <w:rsid w:val="00231724"/>
    <w:rsid w:val="00235D01"/>
    <w:rsid w:val="00240A8D"/>
    <w:rsid w:val="0025124B"/>
    <w:rsid w:val="00255363"/>
    <w:rsid w:val="00257D63"/>
    <w:rsid w:val="0026285E"/>
    <w:rsid w:val="00265043"/>
    <w:rsid w:val="00266491"/>
    <w:rsid w:val="00272847"/>
    <w:rsid w:val="0027417D"/>
    <w:rsid w:val="00282DEE"/>
    <w:rsid w:val="002839E9"/>
    <w:rsid w:val="002844A1"/>
    <w:rsid w:val="002857A0"/>
    <w:rsid w:val="002860D0"/>
    <w:rsid w:val="002930AD"/>
    <w:rsid w:val="0029377E"/>
    <w:rsid w:val="00296173"/>
    <w:rsid w:val="002A2E53"/>
    <w:rsid w:val="002A4D4B"/>
    <w:rsid w:val="002A4E8D"/>
    <w:rsid w:val="002B5564"/>
    <w:rsid w:val="002B6ACF"/>
    <w:rsid w:val="002B77B7"/>
    <w:rsid w:val="002B7C5D"/>
    <w:rsid w:val="002C6AFC"/>
    <w:rsid w:val="002C7222"/>
    <w:rsid w:val="002C7F83"/>
    <w:rsid w:val="002D3764"/>
    <w:rsid w:val="002D3BC8"/>
    <w:rsid w:val="002D4018"/>
    <w:rsid w:val="002D4AFE"/>
    <w:rsid w:val="002D670C"/>
    <w:rsid w:val="002D7A87"/>
    <w:rsid w:val="002D7C4D"/>
    <w:rsid w:val="002D7F65"/>
    <w:rsid w:val="002E6098"/>
    <w:rsid w:val="002E7D86"/>
    <w:rsid w:val="002F1693"/>
    <w:rsid w:val="002F284C"/>
    <w:rsid w:val="00311AD9"/>
    <w:rsid w:val="00312FF4"/>
    <w:rsid w:val="00313E73"/>
    <w:rsid w:val="00315A21"/>
    <w:rsid w:val="0032055F"/>
    <w:rsid w:val="0033050D"/>
    <w:rsid w:val="00335D57"/>
    <w:rsid w:val="00340523"/>
    <w:rsid w:val="003405A4"/>
    <w:rsid w:val="003413D4"/>
    <w:rsid w:val="00343697"/>
    <w:rsid w:val="003467CC"/>
    <w:rsid w:val="00346AB0"/>
    <w:rsid w:val="0034731D"/>
    <w:rsid w:val="00350189"/>
    <w:rsid w:val="00354F1D"/>
    <w:rsid w:val="003572E1"/>
    <w:rsid w:val="00360DF4"/>
    <w:rsid w:val="00364694"/>
    <w:rsid w:val="003665A7"/>
    <w:rsid w:val="0037145C"/>
    <w:rsid w:val="00381CCA"/>
    <w:rsid w:val="0039270E"/>
    <w:rsid w:val="00395770"/>
    <w:rsid w:val="00396019"/>
    <w:rsid w:val="003A282B"/>
    <w:rsid w:val="003A6E52"/>
    <w:rsid w:val="003B34E6"/>
    <w:rsid w:val="003B44AE"/>
    <w:rsid w:val="003B4E45"/>
    <w:rsid w:val="003B78E3"/>
    <w:rsid w:val="003C42AD"/>
    <w:rsid w:val="003C50D9"/>
    <w:rsid w:val="003C6846"/>
    <w:rsid w:val="003D2740"/>
    <w:rsid w:val="003E4914"/>
    <w:rsid w:val="003F0F73"/>
    <w:rsid w:val="003F29AF"/>
    <w:rsid w:val="003F6122"/>
    <w:rsid w:val="00400C4A"/>
    <w:rsid w:val="004031BF"/>
    <w:rsid w:val="004161B7"/>
    <w:rsid w:val="00426D33"/>
    <w:rsid w:val="00427002"/>
    <w:rsid w:val="00427A96"/>
    <w:rsid w:val="00432718"/>
    <w:rsid w:val="004348E9"/>
    <w:rsid w:val="00436705"/>
    <w:rsid w:val="00443915"/>
    <w:rsid w:val="00450B4E"/>
    <w:rsid w:val="004514BB"/>
    <w:rsid w:val="00463DD5"/>
    <w:rsid w:val="004653C1"/>
    <w:rsid w:val="004728D5"/>
    <w:rsid w:val="004728F8"/>
    <w:rsid w:val="004760B1"/>
    <w:rsid w:val="00480D00"/>
    <w:rsid w:val="00482EC6"/>
    <w:rsid w:val="00487F90"/>
    <w:rsid w:val="00492DB4"/>
    <w:rsid w:val="00494250"/>
    <w:rsid w:val="00495EFF"/>
    <w:rsid w:val="004A1532"/>
    <w:rsid w:val="004A5760"/>
    <w:rsid w:val="004A58B3"/>
    <w:rsid w:val="004A5C83"/>
    <w:rsid w:val="004B0A00"/>
    <w:rsid w:val="004B0BAE"/>
    <w:rsid w:val="004B3F5B"/>
    <w:rsid w:val="004B6D83"/>
    <w:rsid w:val="004B79EE"/>
    <w:rsid w:val="004C3494"/>
    <w:rsid w:val="004D043C"/>
    <w:rsid w:val="004D22D1"/>
    <w:rsid w:val="004E2E3E"/>
    <w:rsid w:val="004E6B20"/>
    <w:rsid w:val="004E6FB0"/>
    <w:rsid w:val="004F2665"/>
    <w:rsid w:val="00503362"/>
    <w:rsid w:val="00512F9B"/>
    <w:rsid w:val="005140E5"/>
    <w:rsid w:val="005171EC"/>
    <w:rsid w:val="00525E16"/>
    <w:rsid w:val="00531080"/>
    <w:rsid w:val="0053630F"/>
    <w:rsid w:val="0053710F"/>
    <w:rsid w:val="00541E29"/>
    <w:rsid w:val="00542767"/>
    <w:rsid w:val="00542D7C"/>
    <w:rsid w:val="0054396F"/>
    <w:rsid w:val="00545CD3"/>
    <w:rsid w:val="0055728F"/>
    <w:rsid w:val="00564E5B"/>
    <w:rsid w:val="00564E9B"/>
    <w:rsid w:val="005651C5"/>
    <w:rsid w:val="00566F45"/>
    <w:rsid w:val="00571C40"/>
    <w:rsid w:val="005730A3"/>
    <w:rsid w:val="00574D8B"/>
    <w:rsid w:val="0057777B"/>
    <w:rsid w:val="005820DD"/>
    <w:rsid w:val="00584505"/>
    <w:rsid w:val="00587B2A"/>
    <w:rsid w:val="00595D7F"/>
    <w:rsid w:val="00596DC3"/>
    <w:rsid w:val="005A1886"/>
    <w:rsid w:val="005A4B83"/>
    <w:rsid w:val="005A5B5B"/>
    <w:rsid w:val="005A5E4A"/>
    <w:rsid w:val="005B66A2"/>
    <w:rsid w:val="005B74A3"/>
    <w:rsid w:val="005C2849"/>
    <w:rsid w:val="005D0338"/>
    <w:rsid w:val="005D292E"/>
    <w:rsid w:val="005D6B49"/>
    <w:rsid w:val="005D77BA"/>
    <w:rsid w:val="005D7AA6"/>
    <w:rsid w:val="005E27B2"/>
    <w:rsid w:val="005E496A"/>
    <w:rsid w:val="005E7A7A"/>
    <w:rsid w:val="005F38FE"/>
    <w:rsid w:val="005F40AE"/>
    <w:rsid w:val="005F58D9"/>
    <w:rsid w:val="006032D8"/>
    <w:rsid w:val="00603A1C"/>
    <w:rsid w:val="0061221E"/>
    <w:rsid w:val="006140D2"/>
    <w:rsid w:val="00614D9F"/>
    <w:rsid w:val="00626B7E"/>
    <w:rsid w:val="00633721"/>
    <w:rsid w:val="006362AB"/>
    <w:rsid w:val="00641ED9"/>
    <w:rsid w:val="00642615"/>
    <w:rsid w:val="00643164"/>
    <w:rsid w:val="00645198"/>
    <w:rsid w:val="00646302"/>
    <w:rsid w:val="00653477"/>
    <w:rsid w:val="00667DF8"/>
    <w:rsid w:val="006720C1"/>
    <w:rsid w:val="006752F1"/>
    <w:rsid w:val="00675EC8"/>
    <w:rsid w:val="00684693"/>
    <w:rsid w:val="006846FF"/>
    <w:rsid w:val="006855DB"/>
    <w:rsid w:val="0069778D"/>
    <w:rsid w:val="006A0E35"/>
    <w:rsid w:val="006A1048"/>
    <w:rsid w:val="006A2CD1"/>
    <w:rsid w:val="006A377A"/>
    <w:rsid w:val="006A6479"/>
    <w:rsid w:val="006A6A69"/>
    <w:rsid w:val="006A77EB"/>
    <w:rsid w:val="006B102B"/>
    <w:rsid w:val="006B6E1C"/>
    <w:rsid w:val="006C1881"/>
    <w:rsid w:val="006D533B"/>
    <w:rsid w:val="006D659C"/>
    <w:rsid w:val="006E1697"/>
    <w:rsid w:val="006E18E2"/>
    <w:rsid w:val="006E2BA1"/>
    <w:rsid w:val="006F46B0"/>
    <w:rsid w:val="00705C52"/>
    <w:rsid w:val="0070785A"/>
    <w:rsid w:val="00714062"/>
    <w:rsid w:val="007152C0"/>
    <w:rsid w:val="00722C7C"/>
    <w:rsid w:val="00724C00"/>
    <w:rsid w:val="007261CF"/>
    <w:rsid w:val="007333A7"/>
    <w:rsid w:val="007340D4"/>
    <w:rsid w:val="0075112A"/>
    <w:rsid w:val="00752A5B"/>
    <w:rsid w:val="00752C1E"/>
    <w:rsid w:val="0075594B"/>
    <w:rsid w:val="00765540"/>
    <w:rsid w:val="00767BB4"/>
    <w:rsid w:val="00772976"/>
    <w:rsid w:val="007733A2"/>
    <w:rsid w:val="00774E9E"/>
    <w:rsid w:val="00776170"/>
    <w:rsid w:val="00776CE9"/>
    <w:rsid w:val="007850B0"/>
    <w:rsid w:val="00787E9C"/>
    <w:rsid w:val="00793247"/>
    <w:rsid w:val="007949AD"/>
    <w:rsid w:val="00795732"/>
    <w:rsid w:val="007A2F83"/>
    <w:rsid w:val="007A56C7"/>
    <w:rsid w:val="007A59B8"/>
    <w:rsid w:val="007A7D4D"/>
    <w:rsid w:val="007B1964"/>
    <w:rsid w:val="007B70A8"/>
    <w:rsid w:val="007C36EB"/>
    <w:rsid w:val="007C4581"/>
    <w:rsid w:val="007C615D"/>
    <w:rsid w:val="007C6A96"/>
    <w:rsid w:val="007D1289"/>
    <w:rsid w:val="007D1A74"/>
    <w:rsid w:val="007D6F70"/>
    <w:rsid w:val="007D7A71"/>
    <w:rsid w:val="007D7AB1"/>
    <w:rsid w:val="007E15C2"/>
    <w:rsid w:val="007E1DDF"/>
    <w:rsid w:val="007E1F4F"/>
    <w:rsid w:val="007E28A5"/>
    <w:rsid w:val="007E76D2"/>
    <w:rsid w:val="007F05A0"/>
    <w:rsid w:val="007F2B68"/>
    <w:rsid w:val="00804B09"/>
    <w:rsid w:val="00810EDA"/>
    <w:rsid w:val="00811CC4"/>
    <w:rsid w:val="00817364"/>
    <w:rsid w:val="00822BEC"/>
    <w:rsid w:val="00827787"/>
    <w:rsid w:val="0083395A"/>
    <w:rsid w:val="00843152"/>
    <w:rsid w:val="0084480D"/>
    <w:rsid w:val="008522BE"/>
    <w:rsid w:val="00852421"/>
    <w:rsid w:val="008547D0"/>
    <w:rsid w:val="00854B92"/>
    <w:rsid w:val="00855EFE"/>
    <w:rsid w:val="00856484"/>
    <w:rsid w:val="00856E56"/>
    <w:rsid w:val="00861602"/>
    <w:rsid w:val="00862F50"/>
    <w:rsid w:val="00864125"/>
    <w:rsid w:val="00864178"/>
    <w:rsid w:val="00865DE1"/>
    <w:rsid w:val="00866E45"/>
    <w:rsid w:val="00874327"/>
    <w:rsid w:val="00892F07"/>
    <w:rsid w:val="00893BEC"/>
    <w:rsid w:val="00895B87"/>
    <w:rsid w:val="0089675C"/>
    <w:rsid w:val="008A219C"/>
    <w:rsid w:val="008A5347"/>
    <w:rsid w:val="008A79CD"/>
    <w:rsid w:val="008B3E05"/>
    <w:rsid w:val="008C1824"/>
    <w:rsid w:val="008C3D4E"/>
    <w:rsid w:val="008D1EEC"/>
    <w:rsid w:val="008D5001"/>
    <w:rsid w:val="008D665F"/>
    <w:rsid w:val="008E099F"/>
    <w:rsid w:val="008E542C"/>
    <w:rsid w:val="008E609A"/>
    <w:rsid w:val="008E796B"/>
    <w:rsid w:val="008F0051"/>
    <w:rsid w:val="008F2B2E"/>
    <w:rsid w:val="008F691E"/>
    <w:rsid w:val="0090070E"/>
    <w:rsid w:val="009075A7"/>
    <w:rsid w:val="00910396"/>
    <w:rsid w:val="009118D3"/>
    <w:rsid w:val="00912D37"/>
    <w:rsid w:val="00923661"/>
    <w:rsid w:val="009273F8"/>
    <w:rsid w:val="00930931"/>
    <w:rsid w:val="009339DD"/>
    <w:rsid w:val="00933BDA"/>
    <w:rsid w:val="00934D8B"/>
    <w:rsid w:val="009352C9"/>
    <w:rsid w:val="009377B0"/>
    <w:rsid w:val="0094487D"/>
    <w:rsid w:val="00944E3F"/>
    <w:rsid w:val="00946C35"/>
    <w:rsid w:val="0095312A"/>
    <w:rsid w:val="00953979"/>
    <w:rsid w:val="009649A0"/>
    <w:rsid w:val="00965270"/>
    <w:rsid w:val="00965C76"/>
    <w:rsid w:val="0096754F"/>
    <w:rsid w:val="009808CE"/>
    <w:rsid w:val="00981085"/>
    <w:rsid w:val="00981912"/>
    <w:rsid w:val="00994E10"/>
    <w:rsid w:val="009A129C"/>
    <w:rsid w:val="009A64AC"/>
    <w:rsid w:val="009B1733"/>
    <w:rsid w:val="009B21DD"/>
    <w:rsid w:val="009B2520"/>
    <w:rsid w:val="009B4231"/>
    <w:rsid w:val="009C1B96"/>
    <w:rsid w:val="009C4004"/>
    <w:rsid w:val="009C7B18"/>
    <w:rsid w:val="009D1504"/>
    <w:rsid w:val="009D2620"/>
    <w:rsid w:val="009E020A"/>
    <w:rsid w:val="009E23B7"/>
    <w:rsid w:val="009E662B"/>
    <w:rsid w:val="009E6EB6"/>
    <w:rsid w:val="009F05B3"/>
    <w:rsid w:val="009F1ADD"/>
    <w:rsid w:val="009F2FD1"/>
    <w:rsid w:val="009F490E"/>
    <w:rsid w:val="009F5456"/>
    <w:rsid w:val="009F681D"/>
    <w:rsid w:val="00A0036A"/>
    <w:rsid w:val="00A029BA"/>
    <w:rsid w:val="00A05879"/>
    <w:rsid w:val="00A11EB1"/>
    <w:rsid w:val="00A138A8"/>
    <w:rsid w:val="00A13E26"/>
    <w:rsid w:val="00A14D4E"/>
    <w:rsid w:val="00A26AC6"/>
    <w:rsid w:val="00A32162"/>
    <w:rsid w:val="00A34340"/>
    <w:rsid w:val="00A4592E"/>
    <w:rsid w:val="00A5319E"/>
    <w:rsid w:val="00A54428"/>
    <w:rsid w:val="00A55790"/>
    <w:rsid w:val="00A60958"/>
    <w:rsid w:val="00A61DFF"/>
    <w:rsid w:val="00A6258A"/>
    <w:rsid w:val="00A636C1"/>
    <w:rsid w:val="00A66332"/>
    <w:rsid w:val="00A73926"/>
    <w:rsid w:val="00A8675E"/>
    <w:rsid w:val="00A86779"/>
    <w:rsid w:val="00A87D11"/>
    <w:rsid w:val="00AC2205"/>
    <w:rsid w:val="00AC288A"/>
    <w:rsid w:val="00AC6193"/>
    <w:rsid w:val="00AD25C4"/>
    <w:rsid w:val="00AD7C19"/>
    <w:rsid w:val="00AE726C"/>
    <w:rsid w:val="00AF051B"/>
    <w:rsid w:val="00AF4F54"/>
    <w:rsid w:val="00AF6A17"/>
    <w:rsid w:val="00AF7D73"/>
    <w:rsid w:val="00B04917"/>
    <w:rsid w:val="00B15231"/>
    <w:rsid w:val="00B20744"/>
    <w:rsid w:val="00B20769"/>
    <w:rsid w:val="00B20812"/>
    <w:rsid w:val="00B23F3C"/>
    <w:rsid w:val="00B25057"/>
    <w:rsid w:val="00B27B21"/>
    <w:rsid w:val="00B35AE6"/>
    <w:rsid w:val="00B3655D"/>
    <w:rsid w:val="00B36D13"/>
    <w:rsid w:val="00B42480"/>
    <w:rsid w:val="00B43073"/>
    <w:rsid w:val="00B43B8A"/>
    <w:rsid w:val="00B47553"/>
    <w:rsid w:val="00B47FA1"/>
    <w:rsid w:val="00B518CE"/>
    <w:rsid w:val="00B54985"/>
    <w:rsid w:val="00B60955"/>
    <w:rsid w:val="00B62F5B"/>
    <w:rsid w:val="00B64971"/>
    <w:rsid w:val="00B65CD3"/>
    <w:rsid w:val="00B71ABE"/>
    <w:rsid w:val="00B73D66"/>
    <w:rsid w:val="00B7489F"/>
    <w:rsid w:val="00B748F4"/>
    <w:rsid w:val="00B75B8E"/>
    <w:rsid w:val="00B801BB"/>
    <w:rsid w:val="00B8070B"/>
    <w:rsid w:val="00B814EF"/>
    <w:rsid w:val="00B816D2"/>
    <w:rsid w:val="00B828B1"/>
    <w:rsid w:val="00B90230"/>
    <w:rsid w:val="00B91575"/>
    <w:rsid w:val="00B9535D"/>
    <w:rsid w:val="00B96DC8"/>
    <w:rsid w:val="00B97AED"/>
    <w:rsid w:val="00BA1987"/>
    <w:rsid w:val="00BA20C7"/>
    <w:rsid w:val="00BB4C9D"/>
    <w:rsid w:val="00BC59A9"/>
    <w:rsid w:val="00BC6FE5"/>
    <w:rsid w:val="00BC7BA3"/>
    <w:rsid w:val="00BD0B26"/>
    <w:rsid w:val="00BD11A4"/>
    <w:rsid w:val="00BD4909"/>
    <w:rsid w:val="00BD7A60"/>
    <w:rsid w:val="00BE5EEF"/>
    <w:rsid w:val="00BF155C"/>
    <w:rsid w:val="00BF5849"/>
    <w:rsid w:val="00C04BDF"/>
    <w:rsid w:val="00C04C53"/>
    <w:rsid w:val="00C04CA9"/>
    <w:rsid w:val="00C06068"/>
    <w:rsid w:val="00C1077C"/>
    <w:rsid w:val="00C16125"/>
    <w:rsid w:val="00C16B40"/>
    <w:rsid w:val="00C26271"/>
    <w:rsid w:val="00C37EEF"/>
    <w:rsid w:val="00C4283F"/>
    <w:rsid w:val="00C506F3"/>
    <w:rsid w:val="00C5486E"/>
    <w:rsid w:val="00C55734"/>
    <w:rsid w:val="00C5720A"/>
    <w:rsid w:val="00C60A84"/>
    <w:rsid w:val="00C60B44"/>
    <w:rsid w:val="00C64977"/>
    <w:rsid w:val="00C654AF"/>
    <w:rsid w:val="00C65753"/>
    <w:rsid w:val="00C66BD1"/>
    <w:rsid w:val="00C732E9"/>
    <w:rsid w:val="00C7355A"/>
    <w:rsid w:val="00C84F22"/>
    <w:rsid w:val="00C852AB"/>
    <w:rsid w:val="00C8674D"/>
    <w:rsid w:val="00C8693E"/>
    <w:rsid w:val="00C93E8C"/>
    <w:rsid w:val="00C94302"/>
    <w:rsid w:val="00C9708E"/>
    <w:rsid w:val="00C97443"/>
    <w:rsid w:val="00CA2086"/>
    <w:rsid w:val="00CB1384"/>
    <w:rsid w:val="00CB1B1B"/>
    <w:rsid w:val="00CB41B6"/>
    <w:rsid w:val="00CB43FB"/>
    <w:rsid w:val="00CB5434"/>
    <w:rsid w:val="00CB5A6C"/>
    <w:rsid w:val="00CC142E"/>
    <w:rsid w:val="00CC26DF"/>
    <w:rsid w:val="00CC4220"/>
    <w:rsid w:val="00CC6EB5"/>
    <w:rsid w:val="00CC76D7"/>
    <w:rsid w:val="00CC7731"/>
    <w:rsid w:val="00CD6396"/>
    <w:rsid w:val="00CD720F"/>
    <w:rsid w:val="00CE3CFD"/>
    <w:rsid w:val="00CF31E9"/>
    <w:rsid w:val="00D1130B"/>
    <w:rsid w:val="00D121BA"/>
    <w:rsid w:val="00D1532A"/>
    <w:rsid w:val="00D15AF5"/>
    <w:rsid w:val="00D20CDC"/>
    <w:rsid w:val="00D26E5F"/>
    <w:rsid w:val="00D3369E"/>
    <w:rsid w:val="00D35274"/>
    <w:rsid w:val="00D35414"/>
    <w:rsid w:val="00D35D59"/>
    <w:rsid w:val="00D37968"/>
    <w:rsid w:val="00D473B3"/>
    <w:rsid w:val="00D55038"/>
    <w:rsid w:val="00D6075C"/>
    <w:rsid w:val="00D655CB"/>
    <w:rsid w:val="00D66889"/>
    <w:rsid w:val="00D67206"/>
    <w:rsid w:val="00D7456B"/>
    <w:rsid w:val="00D748DE"/>
    <w:rsid w:val="00D761D3"/>
    <w:rsid w:val="00D82402"/>
    <w:rsid w:val="00D87075"/>
    <w:rsid w:val="00D92363"/>
    <w:rsid w:val="00D925F9"/>
    <w:rsid w:val="00D92A2B"/>
    <w:rsid w:val="00D93B98"/>
    <w:rsid w:val="00D95252"/>
    <w:rsid w:val="00DA096F"/>
    <w:rsid w:val="00DA3E45"/>
    <w:rsid w:val="00DA46A1"/>
    <w:rsid w:val="00DB0401"/>
    <w:rsid w:val="00DB17A0"/>
    <w:rsid w:val="00DC1CB0"/>
    <w:rsid w:val="00DC39A6"/>
    <w:rsid w:val="00DC51FC"/>
    <w:rsid w:val="00DD3D42"/>
    <w:rsid w:val="00DE21CD"/>
    <w:rsid w:val="00DE60F8"/>
    <w:rsid w:val="00DE7E2B"/>
    <w:rsid w:val="00DF00AE"/>
    <w:rsid w:val="00DF099D"/>
    <w:rsid w:val="00DF0F2F"/>
    <w:rsid w:val="00DF31E7"/>
    <w:rsid w:val="00DF70EB"/>
    <w:rsid w:val="00E016B7"/>
    <w:rsid w:val="00E01909"/>
    <w:rsid w:val="00E05AA8"/>
    <w:rsid w:val="00E12508"/>
    <w:rsid w:val="00E279B8"/>
    <w:rsid w:val="00E3218B"/>
    <w:rsid w:val="00E36BF4"/>
    <w:rsid w:val="00E36C66"/>
    <w:rsid w:val="00E45B44"/>
    <w:rsid w:val="00E45C8B"/>
    <w:rsid w:val="00E4643A"/>
    <w:rsid w:val="00E552CE"/>
    <w:rsid w:val="00E66440"/>
    <w:rsid w:val="00E672E1"/>
    <w:rsid w:val="00E70B15"/>
    <w:rsid w:val="00E7464E"/>
    <w:rsid w:val="00E74D59"/>
    <w:rsid w:val="00E77474"/>
    <w:rsid w:val="00E810CA"/>
    <w:rsid w:val="00E81475"/>
    <w:rsid w:val="00E83B57"/>
    <w:rsid w:val="00E9204B"/>
    <w:rsid w:val="00E95120"/>
    <w:rsid w:val="00E971BC"/>
    <w:rsid w:val="00EA0C5B"/>
    <w:rsid w:val="00EA3B0A"/>
    <w:rsid w:val="00EA5C61"/>
    <w:rsid w:val="00EA7740"/>
    <w:rsid w:val="00EB2C96"/>
    <w:rsid w:val="00EC4A33"/>
    <w:rsid w:val="00EC5568"/>
    <w:rsid w:val="00ED6D15"/>
    <w:rsid w:val="00ED7226"/>
    <w:rsid w:val="00ED748C"/>
    <w:rsid w:val="00EE0252"/>
    <w:rsid w:val="00EE09CB"/>
    <w:rsid w:val="00EE7451"/>
    <w:rsid w:val="00EF44EA"/>
    <w:rsid w:val="00EF4AD6"/>
    <w:rsid w:val="00F05734"/>
    <w:rsid w:val="00F067D1"/>
    <w:rsid w:val="00F22C5C"/>
    <w:rsid w:val="00F263DB"/>
    <w:rsid w:val="00F3123D"/>
    <w:rsid w:val="00F32120"/>
    <w:rsid w:val="00F34F12"/>
    <w:rsid w:val="00F36891"/>
    <w:rsid w:val="00F37F0D"/>
    <w:rsid w:val="00F42EA6"/>
    <w:rsid w:val="00F52B32"/>
    <w:rsid w:val="00F6369C"/>
    <w:rsid w:val="00F6650B"/>
    <w:rsid w:val="00F67B1F"/>
    <w:rsid w:val="00F7055C"/>
    <w:rsid w:val="00F72745"/>
    <w:rsid w:val="00F72EB6"/>
    <w:rsid w:val="00F751AF"/>
    <w:rsid w:val="00F76270"/>
    <w:rsid w:val="00F80E4A"/>
    <w:rsid w:val="00F81DC0"/>
    <w:rsid w:val="00F83C33"/>
    <w:rsid w:val="00F841A5"/>
    <w:rsid w:val="00F84A95"/>
    <w:rsid w:val="00F85387"/>
    <w:rsid w:val="00F903E8"/>
    <w:rsid w:val="00F9371D"/>
    <w:rsid w:val="00F94B8B"/>
    <w:rsid w:val="00F964D9"/>
    <w:rsid w:val="00FA0B3C"/>
    <w:rsid w:val="00FA4F92"/>
    <w:rsid w:val="00FB16BE"/>
    <w:rsid w:val="00FB257A"/>
    <w:rsid w:val="00FB29B7"/>
    <w:rsid w:val="00FB5BE3"/>
    <w:rsid w:val="00FB7E08"/>
    <w:rsid w:val="00FC190F"/>
    <w:rsid w:val="00FC22E6"/>
    <w:rsid w:val="00FC50B9"/>
    <w:rsid w:val="00FC5B5A"/>
    <w:rsid w:val="00FD070F"/>
    <w:rsid w:val="00FD1C33"/>
    <w:rsid w:val="00FD42FF"/>
    <w:rsid w:val="00FD47E2"/>
    <w:rsid w:val="00FE2FD0"/>
    <w:rsid w:val="00FE5495"/>
    <w:rsid w:val="00FE5509"/>
    <w:rsid w:val="00FF2AEE"/>
    <w:rsid w:val="00FF3D2E"/>
    <w:rsid w:val="00FF421A"/>
    <w:rsid w:val="00FF6636"/>
    <w:rsid w:val="00FF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D7C7BA"/>
  <w15:docId w15:val="{56C27972-A182-44E0-8271-5E44AF0C2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2C5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F22C5C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uiPriority w:val="10"/>
    <w:rsid w:val="00690D4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Nagwek">
    <w:name w:val="header"/>
    <w:basedOn w:val="Normalny"/>
    <w:link w:val="NagwekZnak"/>
    <w:rsid w:val="00F22C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90D49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F22C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0D49"/>
    <w:rPr>
      <w:sz w:val="24"/>
      <w:szCs w:val="24"/>
    </w:rPr>
  </w:style>
  <w:style w:type="character" w:styleId="Numerstrony">
    <w:name w:val="page number"/>
    <w:basedOn w:val="Domylnaczcionkaakapitu"/>
    <w:rsid w:val="00F22C5C"/>
    <w:rPr>
      <w:rFonts w:cs="Times New Roman"/>
    </w:rPr>
  </w:style>
  <w:style w:type="paragraph" w:styleId="Tekstdymka">
    <w:name w:val="Balloon Text"/>
    <w:basedOn w:val="Normalny"/>
    <w:link w:val="TekstdymkaZnak"/>
    <w:semiHidden/>
    <w:rsid w:val="008E79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0D49"/>
    <w:rPr>
      <w:sz w:val="0"/>
      <w:szCs w:val="0"/>
    </w:rPr>
  </w:style>
  <w:style w:type="character" w:styleId="Odwoaniedokomentarza">
    <w:name w:val="annotation reference"/>
    <w:basedOn w:val="Domylnaczcionkaakapitu"/>
    <w:semiHidden/>
    <w:rsid w:val="00AE726C"/>
    <w:rPr>
      <w:sz w:val="16"/>
    </w:rPr>
  </w:style>
  <w:style w:type="paragraph" w:styleId="Tekstkomentarza">
    <w:name w:val="annotation text"/>
    <w:basedOn w:val="Normalny"/>
    <w:link w:val="TekstkomentarzaZnak"/>
    <w:semiHidden/>
    <w:rsid w:val="00AE726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0D49"/>
  </w:style>
  <w:style w:type="paragraph" w:styleId="Tematkomentarza">
    <w:name w:val="annotation subject"/>
    <w:basedOn w:val="Tekstkomentarza"/>
    <w:next w:val="Tekstkomentarza"/>
    <w:link w:val="TematkomentarzaZnak"/>
    <w:semiHidden/>
    <w:rsid w:val="00AE72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0D49"/>
    <w:rPr>
      <w:b/>
      <w:bCs/>
    </w:rPr>
  </w:style>
  <w:style w:type="paragraph" w:styleId="Tekstprzypisudolnego">
    <w:name w:val="footnote text"/>
    <w:basedOn w:val="Normalny"/>
    <w:link w:val="TekstprzypisudolnegoZnak"/>
    <w:semiHidden/>
    <w:rsid w:val="00AE726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90D49"/>
  </w:style>
  <w:style w:type="character" w:styleId="Odwoanieprzypisudolnego">
    <w:name w:val="footnote reference"/>
    <w:basedOn w:val="Domylnaczcionkaakapitu"/>
    <w:semiHidden/>
    <w:rsid w:val="00AE726C"/>
    <w:rPr>
      <w:vertAlign w:val="superscript"/>
    </w:rPr>
  </w:style>
  <w:style w:type="paragraph" w:styleId="Tekstpodstawowy">
    <w:name w:val="Body Text"/>
    <w:basedOn w:val="Normalny"/>
    <w:link w:val="TekstpodstawowyZnak"/>
    <w:rsid w:val="00BD0B26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90D49"/>
    <w:rPr>
      <w:sz w:val="24"/>
      <w:szCs w:val="24"/>
    </w:rPr>
  </w:style>
  <w:style w:type="table" w:styleId="Tabela-Siatka">
    <w:name w:val="Table Grid"/>
    <w:basedOn w:val="Standardowy"/>
    <w:rsid w:val="00105B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lny">
    <w:name w:val="Domyślny"/>
    <w:basedOn w:val="Normalny"/>
    <w:rsid w:val="00A54428"/>
    <w:pPr>
      <w:autoSpaceDE w:val="0"/>
      <w:autoSpaceDN w:val="0"/>
      <w:adjustRightInd w:val="0"/>
    </w:pPr>
    <w:rPr>
      <w:rFonts w:ascii="Arial" w:hAnsi="Arial" w:cs="Arial"/>
      <w:color w:val="000000"/>
      <w:sz w:val="22"/>
      <w:szCs w:val="22"/>
    </w:rPr>
  </w:style>
  <w:style w:type="paragraph" w:styleId="NormalnyWeb">
    <w:name w:val="Normal (Web)"/>
    <w:basedOn w:val="Normalny"/>
    <w:uiPriority w:val="99"/>
    <w:semiHidden/>
    <w:unhideWhenUsed/>
    <w:rsid w:val="00F6650B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852421"/>
    <w:rPr>
      <w:b/>
    </w:rPr>
  </w:style>
  <w:style w:type="paragraph" w:styleId="Cytat">
    <w:name w:val="Quote"/>
    <w:basedOn w:val="Normalny"/>
    <w:next w:val="Normalny"/>
    <w:link w:val="CytatZnak"/>
    <w:uiPriority w:val="29"/>
    <w:qFormat/>
    <w:rsid w:val="00F6650B"/>
    <w:rPr>
      <w:i/>
      <w:iCs/>
      <w:color w:val="000000"/>
    </w:rPr>
  </w:style>
  <w:style w:type="character" w:customStyle="1" w:styleId="CytatZnak">
    <w:name w:val="Cytat Znak"/>
    <w:basedOn w:val="Domylnaczcionkaakapitu"/>
    <w:link w:val="Cytat"/>
    <w:uiPriority w:val="29"/>
    <w:rsid w:val="00F6650B"/>
    <w:rPr>
      <w:i/>
      <w:iCs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F6650B"/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6258A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6258A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82EC6"/>
    <w:rPr>
      <w:color w:val="808080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B62F5B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1137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4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4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4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BA5561-AE79-430A-BDE2-EBB725EAE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1482</Words>
  <Characters>14926</Characters>
  <Application>Microsoft Office Word</Application>
  <DocSecurity>0</DocSecurity>
  <Lines>124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Zgłoszenie oferty współpracy</vt:lpstr>
    </vt:vector>
  </TitlesOfParts>
  <Company>ZEO</Company>
  <LinksUpToDate>false</LinksUpToDate>
  <CharactersWithSpaces>16376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Zgłoszenie oferty współpracy</dc:title>
  <dc:creator>Tw</dc:creator>
  <cp:lastModifiedBy>Mirońska Agnieszka</cp:lastModifiedBy>
  <cp:revision>3</cp:revision>
  <cp:lastPrinted>2015-11-18T06:01:00Z</cp:lastPrinted>
  <dcterms:created xsi:type="dcterms:W3CDTF">2025-12-01T12:45:00Z</dcterms:created>
  <dcterms:modified xsi:type="dcterms:W3CDTF">2025-12-02T09:32:00Z</dcterms:modified>
</cp:coreProperties>
</file>